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F847A" w14:textId="77777777" w:rsidR="00FF40B7" w:rsidRPr="00FF40B7" w:rsidRDefault="00FF40B7" w:rsidP="00FF40B7">
      <w:pPr>
        <w:spacing w:beforeLines="100" w:before="326" w:line="360" w:lineRule="auto"/>
        <w:rPr>
          <w:rFonts w:ascii="Times New Roman" w:hAnsi="Times New Roman" w:cs="Times New Roman"/>
          <w:b/>
          <w:bCs/>
          <w:sz w:val="28"/>
          <w:szCs w:val="28"/>
        </w:rPr>
      </w:pPr>
      <w:r w:rsidRPr="00FF40B7">
        <w:rPr>
          <w:rFonts w:ascii="Times New Roman" w:hAnsi="Times New Roman" w:cs="Times New Roman"/>
          <w:b/>
          <w:bCs/>
          <w:sz w:val="28"/>
          <w:szCs w:val="28"/>
        </w:rPr>
        <w:t>Results</w:t>
      </w:r>
    </w:p>
    <w:p w14:paraId="3C99F7E4" w14:textId="77777777" w:rsidR="00FF40B7" w:rsidRPr="00EC2D56" w:rsidRDefault="00FF40B7" w:rsidP="00FF40B7">
      <w:pPr>
        <w:spacing w:beforeLines="50" w:before="163" w:line="360" w:lineRule="auto"/>
        <w:rPr>
          <w:rFonts w:ascii="Times New Roman" w:hAnsi="Times New Roman" w:cs="Times New Roman"/>
          <w:i/>
          <w:iCs/>
        </w:rPr>
      </w:pPr>
      <w:bookmarkStart w:id="0" w:name="OLE_LINK123"/>
      <w:bookmarkStart w:id="1" w:name="OLE_LINK124"/>
      <w:r w:rsidRPr="00EC2D56">
        <w:rPr>
          <w:rFonts w:ascii="Times New Roman" w:hAnsi="Times New Roman" w:cs="Times New Roman"/>
          <w:i/>
          <w:iCs/>
        </w:rPr>
        <w:t xml:space="preserve">3.1 </w:t>
      </w:r>
      <w:proofErr w:type="spellStart"/>
      <w:r w:rsidRPr="00EC2D56">
        <w:rPr>
          <w:rFonts w:ascii="Times New Roman" w:hAnsi="Times New Roman" w:cs="Times New Roman"/>
          <w:i/>
          <w:iCs/>
        </w:rPr>
        <w:t>Recogni</w:t>
      </w:r>
      <w:r>
        <w:rPr>
          <w:rFonts w:ascii="Times New Roman" w:hAnsi="Times New Roman" w:cs="Times New Roman"/>
          <w:i/>
          <w:iCs/>
        </w:rPr>
        <w:t>s</w:t>
      </w:r>
      <w:r w:rsidRPr="00EC2D56">
        <w:rPr>
          <w:rFonts w:ascii="Times New Roman" w:hAnsi="Times New Roman" w:cs="Times New Roman"/>
          <w:i/>
          <w:iCs/>
        </w:rPr>
        <w:t>ing</w:t>
      </w:r>
      <w:proofErr w:type="spellEnd"/>
      <w:r w:rsidRPr="00EC2D56">
        <w:rPr>
          <w:rFonts w:ascii="Times New Roman" w:hAnsi="Times New Roman" w:cs="Times New Roman"/>
          <w:i/>
          <w:iCs/>
        </w:rPr>
        <w:t xml:space="preserve"> ability by direct/explicit judgement</w:t>
      </w:r>
    </w:p>
    <w:bookmarkEnd w:id="0"/>
    <w:bookmarkEnd w:id="1"/>
    <w:p w14:paraId="79C7A8D0" w14:textId="77777777" w:rsidR="00FF40B7" w:rsidRDefault="00FF40B7" w:rsidP="00FF40B7">
      <w:pPr>
        <w:spacing w:beforeLines="50" w:before="163" w:line="360" w:lineRule="auto"/>
        <w:rPr>
          <w:rFonts w:ascii="Times New Roman" w:hAnsi="Times New Roman" w:cs="Times New Roman"/>
        </w:rPr>
      </w:pPr>
      <w:r w:rsidRPr="00EC2D56">
        <w:rPr>
          <w:rFonts w:ascii="Times New Roman" w:hAnsi="Times New Roman" w:cs="Times New Roman"/>
        </w:rPr>
        <w:t xml:space="preserve">In the discrimination task, our aim was to check subjects’ ability to identify synthetic from real faces by direct/explicit decision. </w:t>
      </w:r>
      <w:bookmarkStart w:id="2" w:name="OLE_LINK34"/>
      <w:bookmarkStart w:id="3" w:name="OLE_LINK35"/>
      <w:r w:rsidRPr="00EC2D56">
        <w:rPr>
          <w:rFonts w:ascii="Times New Roman" w:hAnsi="Times New Roman" w:cs="Times New Roman"/>
        </w:rPr>
        <w:t>Collapsed across all images, 48.3%</w:t>
      </w:r>
      <w:r w:rsidRPr="00EC2D56">
        <w:rPr>
          <w:rFonts w:ascii="Times New Roman" w:hAnsi="Times New Roman" w:cs="Times New Roman"/>
          <w:lang w:val="en-GB"/>
        </w:rPr>
        <w:t xml:space="preserve"> </w:t>
      </w:r>
      <w:r w:rsidRPr="00EC2D56">
        <w:rPr>
          <w:rFonts w:ascii="Times New Roman" w:hAnsi="Times New Roman" w:cs="Times New Roman"/>
        </w:rPr>
        <w:t xml:space="preserve">were labelled correctly either as “real” or “synthetic”. A t-test was used to examine </w:t>
      </w:r>
      <w:r w:rsidRPr="00EC2D56">
        <w:rPr>
          <w:rFonts w:ascii="Times New Roman" w:hAnsi="Times New Roman" w:cs="Times New Roman"/>
          <w:lang w:val="en-GB"/>
        </w:rPr>
        <w:t>the difference between the accuracy rates of real and synthetic faces. The accuracy rate of real faces</w:t>
      </w:r>
      <w:bookmarkStart w:id="4" w:name="OLE_LINK40"/>
      <w:bookmarkStart w:id="5" w:name="OLE_LINK55"/>
      <w:r w:rsidRPr="00EC2D56">
        <w:rPr>
          <w:rFonts w:ascii="Times New Roman" w:hAnsi="Times New Roman" w:cs="Times New Roman"/>
          <w:lang w:val="en-GB"/>
        </w:rPr>
        <w:t xml:space="preserve"> (</w:t>
      </w:r>
      <w:r w:rsidRPr="00EC2D56">
        <w:rPr>
          <w:rFonts w:ascii="Times New Roman" w:hAnsi="Times New Roman" w:cs="Times New Roman"/>
          <w:i/>
          <w:iCs/>
        </w:rPr>
        <w:t>M</w:t>
      </w:r>
      <w:r w:rsidRPr="00EC2D56">
        <w:rPr>
          <w:rFonts w:ascii="Times New Roman" w:hAnsi="Times New Roman" w:cs="Times New Roman"/>
        </w:rPr>
        <w:t xml:space="preserve"> = 50.9%, </w:t>
      </w:r>
      <w:r w:rsidRPr="00EC2D56">
        <w:rPr>
          <w:rFonts w:ascii="Times New Roman" w:hAnsi="Times New Roman" w:cs="Times New Roman"/>
          <w:i/>
          <w:iCs/>
        </w:rPr>
        <w:t>SD</w:t>
      </w:r>
      <w:r w:rsidRPr="00EC2D56">
        <w:rPr>
          <w:rFonts w:ascii="Times New Roman" w:hAnsi="Times New Roman" w:cs="Times New Roman"/>
        </w:rPr>
        <w:t xml:space="preserve"> = 20.3%</w:t>
      </w:r>
      <w:r w:rsidRPr="00EC2D56">
        <w:rPr>
          <w:rFonts w:ascii="Times New Roman" w:hAnsi="Times New Roman" w:cs="Times New Roman"/>
          <w:lang w:val="en-GB"/>
        </w:rPr>
        <w:t>)</w:t>
      </w:r>
      <w:bookmarkEnd w:id="4"/>
      <w:bookmarkEnd w:id="5"/>
      <w:r w:rsidRPr="00EC2D56">
        <w:rPr>
          <w:rFonts w:ascii="Times New Roman" w:hAnsi="Times New Roman" w:cs="Times New Roman"/>
          <w:lang w:val="en-GB"/>
        </w:rPr>
        <w:t xml:space="preserve"> was significantly higher than the accuracy rate of synthetic faces (</w:t>
      </w:r>
      <w:r w:rsidRPr="00EC2D56">
        <w:rPr>
          <w:rFonts w:ascii="Times New Roman" w:hAnsi="Times New Roman" w:cs="Times New Roman"/>
          <w:i/>
          <w:iCs/>
        </w:rPr>
        <w:t>M</w:t>
      </w:r>
      <w:r w:rsidRPr="00EC2D56">
        <w:rPr>
          <w:rFonts w:ascii="Times New Roman" w:hAnsi="Times New Roman" w:cs="Times New Roman"/>
        </w:rPr>
        <w:t xml:space="preserve"> = 45.7%, </w:t>
      </w:r>
      <w:r w:rsidRPr="00EC2D56">
        <w:rPr>
          <w:rFonts w:ascii="Times New Roman" w:hAnsi="Times New Roman" w:cs="Times New Roman"/>
          <w:i/>
          <w:iCs/>
        </w:rPr>
        <w:t>SD</w:t>
      </w:r>
      <w:r w:rsidRPr="00EC2D56">
        <w:rPr>
          <w:rFonts w:ascii="Times New Roman" w:hAnsi="Times New Roman" w:cs="Times New Roman"/>
        </w:rPr>
        <w:t xml:space="preserve"> = 19.7%</w:t>
      </w:r>
      <w:r w:rsidRPr="00EC2D56">
        <w:rPr>
          <w:rFonts w:ascii="Times New Roman" w:hAnsi="Times New Roman" w:cs="Times New Roman"/>
          <w:lang w:val="en-GB"/>
        </w:rPr>
        <w:t>)</w:t>
      </w:r>
      <w:bookmarkEnd w:id="2"/>
      <w:bookmarkEnd w:id="3"/>
      <w:r w:rsidRPr="00EC2D56">
        <w:rPr>
          <w:rFonts w:ascii="Times New Roman" w:hAnsi="Times New Roman" w:cs="Times New Roman"/>
          <w:lang w:val="en-GB"/>
        </w:rPr>
        <w:t xml:space="preserve">, </w:t>
      </w:r>
      <w:r w:rsidRPr="00EC2D56">
        <w:rPr>
          <w:rFonts w:ascii="Times New Roman" w:hAnsi="Times New Roman" w:cs="Times New Roman"/>
          <w:i/>
          <w:iCs/>
          <w:lang w:val="en-GB"/>
        </w:rPr>
        <w:t xml:space="preserve">t </w:t>
      </w:r>
      <w:r w:rsidRPr="00EC2D56">
        <w:rPr>
          <w:rFonts w:ascii="Times New Roman" w:hAnsi="Times New Roman" w:cs="Times New Roman"/>
          <w:lang w:val="en-GB"/>
        </w:rPr>
        <w:t xml:space="preserve">(356) = 3.86, </w:t>
      </w:r>
      <w:r w:rsidRPr="00EC2D56">
        <w:rPr>
          <w:rFonts w:ascii="Times New Roman" w:hAnsi="Times New Roman" w:cs="Times New Roman"/>
          <w:i/>
          <w:iCs/>
          <w:lang w:val="en-GB"/>
        </w:rPr>
        <w:t>p</w:t>
      </w:r>
      <w:r w:rsidRPr="00EC2D56">
        <w:rPr>
          <w:rFonts w:ascii="Times New Roman" w:hAnsi="Times New Roman" w:cs="Times New Roman"/>
          <w:lang w:val="en-GB"/>
        </w:rPr>
        <w:t xml:space="preserve"> &lt; 0.001, with a small effect size (Cohen’s </w:t>
      </w:r>
      <w:r w:rsidRPr="00EC2D56">
        <w:rPr>
          <w:rFonts w:ascii="Times New Roman" w:hAnsi="Times New Roman" w:cs="Times New Roman"/>
          <w:i/>
          <w:iCs/>
          <w:lang w:val="en-GB"/>
        </w:rPr>
        <w:t>d</w:t>
      </w:r>
      <w:r w:rsidRPr="00EC2D56">
        <w:rPr>
          <w:rFonts w:ascii="Times New Roman" w:hAnsi="Times New Roman" w:cs="Times New Roman"/>
          <w:lang w:val="en-GB"/>
        </w:rPr>
        <w:t xml:space="preserve"> = .20). The evidence showed that by direct/explicit judgement, subjects could slightly better recognize real faces than synthetic faces. But accuracy rates on real and synthetic faces were both close to chance </w:t>
      </w:r>
      <w:bookmarkStart w:id="6" w:name="OLE_LINK575"/>
      <w:bookmarkStart w:id="7" w:name="OLE_LINK576"/>
      <w:r w:rsidRPr="00EC2D56">
        <w:rPr>
          <w:rFonts w:ascii="Times New Roman" w:hAnsi="Times New Roman" w:cs="Times New Roman"/>
          <w:lang w:val="en-GB"/>
        </w:rPr>
        <w:t>(50%)</w:t>
      </w:r>
      <w:bookmarkEnd w:id="6"/>
      <w:bookmarkEnd w:id="7"/>
      <w:r w:rsidRPr="00EC2D56">
        <w:rPr>
          <w:rFonts w:ascii="Times New Roman" w:hAnsi="Times New Roman" w:cs="Times New Roman"/>
          <w:lang w:val="en-GB"/>
        </w:rPr>
        <w:t>, suggesting that subjects’ ability to identify synthetic from real faces was poor.</w:t>
      </w:r>
      <w:r>
        <w:rPr>
          <w:rFonts w:ascii="Times New Roman" w:hAnsi="Times New Roman" w:cs="Times New Roman"/>
          <w:lang w:val="en-GB"/>
        </w:rPr>
        <w:t xml:space="preserve"> </w:t>
      </w:r>
      <w:bookmarkStart w:id="8" w:name="OLE_LINK672"/>
      <w:bookmarkStart w:id="9" w:name="OLE_LINK673"/>
      <w:bookmarkStart w:id="10" w:name="OLE_LINK674"/>
    </w:p>
    <w:p w14:paraId="7BA41C3C" w14:textId="77777777" w:rsidR="00FF40B7" w:rsidRPr="00EC2D56" w:rsidRDefault="00FF40B7" w:rsidP="00FF40B7">
      <w:pPr>
        <w:spacing w:beforeLines="100" w:before="326" w:line="360" w:lineRule="auto"/>
        <w:rPr>
          <w:rFonts w:ascii="Times New Roman" w:hAnsi="Times New Roman" w:cs="Times New Roman"/>
          <w:i/>
          <w:iCs/>
        </w:rPr>
      </w:pPr>
      <w:bookmarkStart w:id="11" w:name="OLE_LINK125"/>
      <w:bookmarkStart w:id="12" w:name="OLE_LINK134"/>
      <w:bookmarkEnd w:id="8"/>
      <w:bookmarkEnd w:id="9"/>
      <w:bookmarkEnd w:id="10"/>
      <w:r w:rsidRPr="00EC2D56">
        <w:rPr>
          <w:rFonts w:ascii="Times New Roman" w:hAnsi="Times New Roman" w:cs="Times New Roman"/>
          <w:i/>
          <w:iCs/>
        </w:rPr>
        <w:t xml:space="preserve">3.2 </w:t>
      </w:r>
      <w:proofErr w:type="spellStart"/>
      <w:r>
        <w:rPr>
          <w:rFonts w:ascii="Times New Roman" w:hAnsi="Times New Roman" w:cs="Times New Roman"/>
          <w:i/>
          <w:iCs/>
        </w:rPr>
        <w:t>Recognising</w:t>
      </w:r>
      <w:proofErr w:type="spellEnd"/>
      <w:r>
        <w:rPr>
          <w:rFonts w:ascii="Times New Roman" w:hAnsi="Times New Roman" w:cs="Times New Roman"/>
          <w:i/>
          <w:iCs/>
        </w:rPr>
        <w:t xml:space="preserve"> by t</w:t>
      </w:r>
      <w:r w:rsidRPr="00EC2D56">
        <w:rPr>
          <w:rFonts w:ascii="Times New Roman" w:hAnsi="Times New Roman" w:cs="Times New Roman"/>
          <w:i/>
          <w:iCs/>
        </w:rPr>
        <w:t xml:space="preserve">rustworthiness perception </w:t>
      </w:r>
    </w:p>
    <w:bookmarkEnd w:id="11"/>
    <w:bookmarkEnd w:id="12"/>
    <w:p w14:paraId="61DC208E" w14:textId="77777777" w:rsidR="00FF40B7" w:rsidRPr="00EC2D56" w:rsidRDefault="00FF40B7" w:rsidP="00FF40B7">
      <w:pPr>
        <w:spacing w:beforeLines="50" w:before="163" w:line="360" w:lineRule="auto"/>
        <w:rPr>
          <w:rFonts w:ascii="Times New Roman" w:hAnsi="Times New Roman" w:cs="Times New Roman"/>
        </w:rPr>
      </w:pPr>
      <w:r w:rsidRPr="00EC2D56">
        <w:rPr>
          <w:rFonts w:ascii="Times New Roman" w:hAnsi="Times New Roman" w:cs="Times New Roman"/>
        </w:rPr>
        <w:t xml:space="preserve">In the trustworthiness rating task, one of aims was to check whether there was a difference of subjects’ trustworthiness perception between real and fake faces. Subjects viewed 16 faces (including real and synthetic faces) and rated them how trustworthy they thought each face looked on a trustworthiness continuum where 1 indicated extremely untrustworthy and 7 indicated extremely trustworthy. The experimental results show that, the </w:t>
      </w:r>
      <w:bookmarkStart w:id="13" w:name="OLE_LINK283"/>
      <w:bookmarkStart w:id="14" w:name="OLE_LINK284"/>
      <w:r w:rsidRPr="00EC2D56">
        <w:rPr>
          <w:rFonts w:ascii="Times New Roman" w:hAnsi="Times New Roman" w:cs="Times New Roman"/>
        </w:rPr>
        <w:t>mean trustworthiness rating score</w:t>
      </w:r>
      <w:bookmarkEnd w:id="13"/>
      <w:bookmarkEnd w:id="14"/>
      <w:r w:rsidRPr="00EC2D56">
        <w:rPr>
          <w:rFonts w:ascii="Times New Roman" w:hAnsi="Times New Roman" w:cs="Times New Roman"/>
        </w:rPr>
        <w:t xml:space="preserve"> for all faces was (</w:t>
      </w:r>
      <w:r w:rsidRPr="00EC2D56">
        <w:rPr>
          <w:rFonts w:ascii="Times New Roman" w:hAnsi="Times New Roman" w:cs="Times New Roman"/>
          <w:i/>
          <w:iCs/>
        </w:rPr>
        <w:t xml:space="preserve">M = </w:t>
      </w:r>
      <w:r w:rsidRPr="00EC2D56">
        <w:rPr>
          <w:rFonts w:ascii="Times New Roman" w:hAnsi="Times New Roman" w:cs="Times New Roman"/>
        </w:rPr>
        <w:t xml:space="preserve">4.2, </w:t>
      </w:r>
      <w:r w:rsidRPr="00EC2D56">
        <w:rPr>
          <w:rFonts w:ascii="Times New Roman" w:hAnsi="Times New Roman" w:cs="Times New Roman"/>
          <w:i/>
          <w:iCs/>
        </w:rPr>
        <w:t>SD</w:t>
      </w:r>
      <w:r w:rsidRPr="00EC2D56">
        <w:rPr>
          <w:rFonts w:ascii="Times New Roman" w:hAnsi="Times New Roman" w:cs="Times New Roman"/>
        </w:rPr>
        <w:t xml:space="preserve"> = 0.6). </w:t>
      </w:r>
      <w:bookmarkStart w:id="15" w:name="OLE_LINK379"/>
      <w:bookmarkStart w:id="16" w:name="OLE_LINK380"/>
      <w:r w:rsidRPr="00EC2D56">
        <w:rPr>
          <w:rFonts w:ascii="Times New Roman" w:hAnsi="Times New Roman" w:cs="Times New Roman"/>
        </w:rPr>
        <w:t>There was a statistically significant difference of mean trustworthiness rating scores between real and synthetic faces,</w:t>
      </w:r>
      <w:r w:rsidRPr="00EC2D56">
        <w:rPr>
          <w:rFonts w:ascii="Times New Roman" w:hAnsi="Times New Roman" w:cs="Times New Roman"/>
          <w:i/>
          <w:iCs/>
        </w:rPr>
        <w:t xml:space="preserve"> t </w:t>
      </w:r>
      <w:r w:rsidRPr="00EC2D56">
        <w:rPr>
          <w:rFonts w:ascii="Times New Roman" w:hAnsi="Times New Roman" w:cs="Times New Roman"/>
        </w:rPr>
        <w:t xml:space="preserve">(356) = -10.69, </w:t>
      </w:r>
      <w:r w:rsidRPr="00EC2D56">
        <w:rPr>
          <w:rFonts w:ascii="Times New Roman" w:hAnsi="Times New Roman" w:cs="Times New Roman"/>
          <w:i/>
          <w:iCs/>
        </w:rPr>
        <w:t>p</w:t>
      </w:r>
      <w:r w:rsidRPr="00EC2D56">
        <w:rPr>
          <w:rFonts w:ascii="Times New Roman" w:hAnsi="Times New Roman" w:cs="Times New Roman"/>
        </w:rPr>
        <w:t xml:space="preserve"> &lt; 0.001, for real faces</w:t>
      </w:r>
      <w:bookmarkStart w:id="17" w:name="OLE_LINK171"/>
      <w:bookmarkStart w:id="18" w:name="OLE_LINK176"/>
      <w:r w:rsidRPr="00EC2D56">
        <w:rPr>
          <w:rFonts w:ascii="Times New Roman" w:hAnsi="Times New Roman" w:cs="Times New Roman"/>
        </w:rPr>
        <w:t xml:space="preserve"> (</w:t>
      </w:r>
      <w:r w:rsidRPr="00EC2D56">
        <w:rPr>
          <w:rFonts w:ascii="Times New Roman" w:hAnsi="Times New Roman" w:cs="Times New Roman"/>
          <w:i/>
          <w:iCs/>
        </w:rPr>
        <w:t>M</w:t>
      </w:r>
      <w:r w:rsidRPr="00EC2D56">
        <w:rPr>
          <w:rFonts w:ascii="Times New Roman" w:hAnsi="Times New Roman" w:cs="Times New Roman"/>
        </w:rPr>
        <w:t xml:space="preserve"> = 3.9, </w:t>
      </w:r>
      <w:r w:rsidRPr="00EC2D56">
        <w:rPr>
          <w:rFonts w:ascii="Times New Roman" w:hAnsi="Times New Roman" w:cs="Times New Roman"/>
          <w:i/>
          <w:iCs/>
        </w:rPr>
        <w:t>SD</w:t>
      </w:r>
      <w:r w:rsidRPr="00EC2D56">
        <w:rPr>
          <w:rFonts w:ascii="Times New Roman" w:hAnsi="Times New Roman" w:cs="Times New Roman"/>
        </w:rPr>
        <w:t xml:space="preserve"> = 0.8</w:t>
      </w:r>
      <w:bookmarkEnd w:id="17"/>
      <w:bookmarkEnd w:id="18"/>
      <w:r w:rsidRPr="00EC2D56">
        <w:rPr>
          <w:rFonts w:ascii="Times New Roman" w:hAnsi="Times New Roman" w:cs="Times New Roman"/>
        </w:rPr>
        <w:t>), for synthetic faces (</w:t>
      </w:r>
      <w:r w:rsidRPr="00EC2D56">
        <w:rPr>
          <w:rFonts w:ascii="Times New Roman" w:hAnsi="Times New Roman" w:cs="Times New Roman"/>
          <w:i/>
          <w:iCs/>
        </w:rPr>
        <w:t>M</w:t>
      </w:r>
      <w:r w:rsidRPr="00EC2D56">
        <w:rPr>
          <w:rFonts w:ascii="Times New Roman" w:hAnsi="Times New Roman" w:cs="Times New Roman"/>
        </w:rPr>
        <w:t xml:space="preserve"> = 4.4, </w:t>
      </w:r>
      <w:r w:rsidRPr="00EC2D56">
        <w:rPr>
          <w:rFonts w:ascii="Times New Roman" w:hAnsi="Times New Roman" w:cs="Times New Roman"/>
          <w:i/>
          <w:iCs/>
        </w:rPr>
        <w:t>SD</w:t>
      </w:r>
      <w:r w:rsidRPr="00EC2D56">
        <w:rPr>
          <w:rFonts w:ascii="Times New Roman" w:hAnsi="Times New Roman" w:cs="Times New Roman"/>
        </w:rPr>
        <w:t xml:space="preserve"> = 0.8), with a medium effect size (Cohen’s </w:t>
      </w:r>
      <w:r w:rsidRPr="00EC2D56">
        <w:rPr>
          <w:rFonts w:ascii="Times New Roman" w:hAnsi="Times New Roman" w:cs="Times New Roman"/>
          <w:i/>
          <w:iCs/>
        </w:rPr>
        <w:t>d</w:t>
      </w:r>
      <w:r w:rsidRPr="00EC2D56">
        <w:rPr>
          <w:rFonts w:ascii="Times New Roman" w:hAnsi="Times New Roman" w:cs="Times New Roman"/>
        </w:rPr>
        <w:t xml:space="preserve"> = .57), indicating that target face authenticity had a medium effect on trustworthiness perception.</w:t>
      </w:r>
      <w:bookmarkStart w:id="19" w:name="OLE_LINK256"/>
      <w:bookmarkStart w:id="20" w:name="OLE_LINK257"/>
      <w:r w:rsidRPr="00EC2D56">
        <w:rPr>
          <w:rFonts w:ascii="Times New Roman" w:hAnsi="Times New Roman" w:cs="Times New Roman"/>
        </w:rPr>
        <w:t xml:space="preserve"> </w:t>
      </w:r>
      <w:bookmarkStart w:id="21" w:name="OLE_LINK249"/>
      <w:bookmarkStart w:id="22" w:name="OLE_LINK255"/>
      <w:bookmarkEnd w:id="15"/>
      <w:bookmarkEnd w:id="16"/>
      <w:r w:rsidRPr="00EC2D56">
        <w:rPr>
          <w:rFonts w:ascii="Times New Roman" w:hAnsi="Times New Roman" w:cs="Times New Roman"/>
        </w:rPr>
        <w:t xml:space="preserve">This might be an implication that there is a specific mechanism existing in the synthesis process of StyleGAN2 that enhances the level of perceived trustworthiness from synthetic faces, resulted in that synthetic faces received higher </w:t>
      </w:r>
      <w:r w:rsidRPr="00EC2D56">
        <w:rPr>
          <w:rFonts w:ascii="Times New Roman" w:hAnsi="Times New Roman" w:cs="Times New Roman"/>
        </w:rPr>
        <w:lastRenderedPageBreak/>
        <w:t>trustworthiness scores than real faces. Here, typicality is speculated to be related to this specific mechanism. This will be discussed further in the Discussion section.</w:t>
      </w:r>
      <w:bookmarkEnd w:id="19"/>
      <w:bookmarkEnd w:id="20"/>
      <w:bookmarkEnd w:id="21"/>
      <w:bookmarkEnd w:id="22"/>
    </w:p>
    <w:p w14:paraId="54D9E40A" w14:textId="77777777" w:rsidR="00FF40B7" w:rsidRPr="00EC2D56" w:rsidRDefault="00FF40B7" w:rsidP="00FF40B7">
      <w:pPr>
        <w:spacing w:beforeLines="100" w:before="326" w:line="360" w:lineRule="auto"/>
        <w:rPr>
          <w:rFonts w:ascii="Times New Roman" w:hAnsi="Times New Roman" w:cs="Times New Roman"/>
          <w:i/>
          <w:iCs/>
        </w:rPr>
      </w:pPr>
      <w:bookmarkStart w:id="23" w:name="OLE_LINK209"/>
      <w:bookmarkStart w:id="24" w:name="OLE_LINK210"/>
      <w:r w:rsidRPr="00EC2D56">
        <w:rPr>
          <w:rFonts w:ascii="Times New Roman" w:hAnsi="Times New Roman" w:cs="Times New Roman"/>
          <w:i/>
          <w:iCs/>
        </w:rPr>
        <w:t>3.3 Gender bias of trustworthiness perception</w:t>
      </w:r>
    </w:p>
    <w:p w14:paraId="460E4885" w14:textId="77777777" w:rsidR="00FF40B7" w:rsidRPr="00EC2D56" w:rsidRDefault="00FF40B7" w:rsidP="00FF40B7">
      <w:pPr>
        <w:spacing w:beforeLines="50" w:before="163" w:line="360" w:lineRule="auto"/>
        <w:rPr>
          <w:rFonts w:ascii="Times New Roman" w:hAnsi="Times New Roman" w:cs="Times New Roman"/>
        </w:rPr>
      </w:pPr>
      <w:bookmarkStart w:id="25" w:name="OLE_LINK372"/>
      <w:bookmarkStart w:id="26" w:name="OLE_LINK373"/>
      <w:bookmarkStart w:id="27" w:name="OLE_LINK164"/>
      <w:bookmarkStart w:id="28" w:name="OLE_LINK170"/>
      <w:bookmarkStart w:id="29" w:name="OLE_LINK396"/>
      <w:bookmarkEnd w:id="23"/>
      <w:bookmarkEnd w:id="24"/>
      <w:r w:rsidRPr="00EC2D56">
        <w:rPr>
          <w:rFonts w:ascii="Times New Roman" w:hAnsi="Times New Roman" w:cs="Times New Roman"/>
        </w:rPr>
        <w:t>The experimental analysis further employed ANOVA</w:t>
      </w:r>
      <w:bookmarkEnd w:id="25"/>
      <w:bookmarkEnd w:id="26"/>
      <w:r w:rsidRPr="00EC2D56">
        <w:rPr>
          <w:rFonts w:ascii="Times New Roman" w:hAnsi="Times New Roman" w:cs="Times New Roman"/>
        </w:rPr>
        <w:t>s to examine whether there was an interaction effect between three independent variables (subject gender, target face gender, target face authenticity) on trustworthiness perception.</w:t>
      </w:r>
      <w:bookmarkEnd w:id="27"/>
      <w:bookmarkEnd w:id="28"/>
      <w:bookmarkEnd w:id="29"/>
      <w:r w:rsidRPr="00EC2D56">
        <w:rPr>
          <w:rFonts w:ascii="Times New Roman" w:hAnsi="Times New Roman" w:cs="Times New Roman"/>
        </w:rPr>
        <w:t xml:space="preserve"> </w:t>
      </w:r>
      <w:bookmarkStart w:id="30" w:name="OLE_LINK211"/>
      <w:bookmarkStart w:id="31" w:name="OLE_LINK212"/>
      <w:r w:rsidRPr="00EC2D56">
        <w:rPr>
          <w:rFonts w:ascii="Times New Roman" w:hAnsi="Times New Roman" w:cs="Times New Roman"/>
        </w:rPr>
        <w:t xml:space="preserve">Excluding those who identified as non-binary (N = 10) and those who did not provide gender information (N = 6), </w:t>
      </w:r>
      <w:bookmarkEnd w:id="30"/>
      <w:bookmarkEnd w:id="31"/>
      <w:r w:rsidRPr="00EC2D56">
        <w:rPr>
          <w:rFonts w:ascii="Times New Roman" w:hAnsi="Times New Roman" w:cs="Times New Roman"/>
        </w:rPr>
        <w:t>341 subjects (114 males, 227 females) were included in this analysis part. At this part, target face authenticity (real/synthetic) was thought as the focal factor, and subject gender (male/female) and target face gender (male/female) were thought of as moderator factors, namely that the effect of target face authenticity on trustworthiness perception depended on subject gender and target face gender. Due to the small sample size of non-binary subjects, their data along with data for those selecting “prefer not to say” on the gender question were excluded from this part of analysis.</w:t>
      </w:r>
    </w:p>
    <w:p w14:paraId="2D00FDF2" w14:textId="77777777" w:rsidR="00FF40B7" w:rsidRPr="00EC2D56" w:rsidRDefault="00FF40B7" w:rsidP="00FF40B7">
      <w:pPr>
        <w:spacing w:beforeLines="100" w:before="326" w:line="360" w:lineRule="auto"/>
        <w:rPr>
          <w:rFonts w:ascii="Times New Roman" w:hAnsi="Times New Roman" w:cs="Times New Roman"/>
          <w:i/>
          <w:iCs/>
        </w:rPr>
      </w:pPr>
      <w:r w:rsidRPr="00EC2D56">
        <w:rPr>
          <w:rFonts w:ascii="Times New Roman" w:hAnsi="Times New Roman" w:cs="Times New Roman"/>
          <w:i/>
          <w:iCs/>
        </w:rPr>
        <w:t>3.3.1 Three-way Interaction</w:t>
      </w:r>
    </w:p>
    <w:p w14:paraId="1A1AE869" w14:textId="77777777" w:rsidR="00FF40B7" w:rsidRPr="00EC2D56" w:rsidRDefault="00FF40B7" w:rsidP="00FF40B7">
      <w:pPr>
        <w:tabs>
          <w:tab w:val="num" w:pos="1440"/>
        </w:tabs>
        <w:spacing w:beforeLines="50" w:before="163" w:line="360" w:lineRule="auto"/>
        <w:rPr>
          <w:rFonts w:ascii="Times New Roman" w:hAnsi="Times New Roman" w:cs="Times New Roman"/>
        </w:rPr>
      </w:pPr>
      <w:bookmarkStart w:id="32" w:name="OLE_LINK414"/>
      <w:bookmarkStart w:id="33" w:name="OLE_LINK415"/>
      <w:r w:rsidRPr="00EC2D56">
        <w:rPr>
          <w:rFonts w:ascii="Times New Roman" w:hAnsi="Times New Roman" w:cs="Times New Roman"/>
        </w:rPr>
        <w:t xml:space="preserve">A </w:t>
      </w:r>
      <w:r>
        <w:rPr>
          <w:rFonts w:ascii="Times New Roman" w:hAnsi="Times New Roman" w:cs="Times New Roman" w:hint="eastAsia"/>
        </w:rPr>
        <w:t>three</w:t>
      </w:r>
      <w:r>
        <w:rPr>
          <w:rFonts w:ascii="Times New Roman" w:hAnsi="Times New Roman" w:cs="Times New Roman"/>
        </w:rPr>
        <w:t>-way</w:t>
      </w:r>
      <w:r w:rsidRPr="00EC2D56">
        <w:rPr>
          <w:rFonts w:ascii="Times New Roman" w:hAnsi="Times New Roman" w:cs="Times New Roman"/>
        </w:rPr>
        <w:t xml:space="preserve"> factorial ANOVA was conducted </w:t>
      </w:r>
      <w:r>
        <w:rPr>
          <w:rFonts w:ascii="Times New Roman" w:hAnsi="Times New Roman" w:cs="Times New Roman"/>
        </w:rPr>
        <w:t xml:space="preserve">with </w:t>
      </w:r>
      <w:bookmarkStart w:id="34" w:name="OLE_LINK511"/>
      <w:bookmarkStart w:id="35" w:name="OLE_LINK512"/>
      <w:bookmarkStart w:id="36" w:name="OLE_LINK515"/>
      <w:r>
        <w:rPr>
          <w:rFonts w:ascii="Times New Roman" w:hAnsi="Times New Roman" w:cs="Times New Roman"/>
        </w:rPr>
        <w:t xml:space="preserve">one </w:t>
      </w:r>
      <w:r w:rsidRPr="00EC2D56">
        <w:rPr>
          <w:rFonts w:ascii="Times New Roman" w:hAnsi="Times New Roman" w:cs="Times New Roman"/>
        </w:rPr>
        <w:t xml:space="preserve">between </w:t>
      </w:r>
      <w:r>
        <w:rPr>
          <w:rFonts w:ascii="Times New Roman" w:hAnsi="Times New Roman" w:cs="Times New Roman"/>
        </w:rPr>
        <w:t>group factor</w:t>
      </w:r>
      <w:r w:rsidRPr="00EC2D56">
        <w:rPr>
          <w:rFonts w:ascii="Times New Roman" w:hAnsi="Times New Roman" w:cs="Times New Roman"/>
        </w:rPr>
        <w:t xml:space="preserve"> </w:t>
      </w:r>
      <w:r>
        <w:rPr>
          <w:rFonts w:ascii="Times New Roman" w:hAnsi="Times New Roman" w:cs="Times New Roman"/>
        </w:rPr>
        <w:t xml:space="preserve">[subject </w:t>
      </w:r>
      <w:r w:rsidRPr="00EC2D56">
        <w:rPr>
          <w:rFonts w:ascii="Times New Roman" w:hAnsi="Times New Roman" w:cs="Times New Roman"/>
        </w:rPr>
        <w:t>gender (male/female)</w:t>
      </w:r>
      <w:r>
        <w:rPr>
          <w:rFonts w:ascii="Times New Roman" w:hAnsi="Times New Roman" w:cs="Times New Roman"/>
        </w:rPr>
        <w:t>] and two within group factors</w:t>
      </w:r>
      <w:r w:rsidRPr="00EC2D56">
        <w:rPr>
          <w:rFonts w:ascii="Times New Roman" w:hAnsi="Times New Roman" w:cs="Times New Roman"/>
        </w:rPr>
        <w:t xml:space="preserve"> </w:t>
      </w:r>
      <w:r>
        <w:rPr>
          <w:rFonts w:ascii="Times New Roman" w:hAnsi="Times New Roman" w:cs="Times New Roman"/>
        </w:rPr>
        <w:t>[</w:t>
      </w:r>
      <w:r w:rsidRPr="00EC2D56">
        <w:rPr>
          <w:rFonts w:ascii="Times New Roman" w:hAnsi="Times New Roman" w:cs="Times New Roman"/>
        </w:rPr>
        <w:t xml:space="preserve">target face gender (male/female) </w:t>
      </w:r>
      <w:bookmarkStart w:id="37" w:name="OLE_LINK398"/>
      <w:bookmarkStart w:id="38" w:name="OLE_LINK403"/>
      <w:r w:rsidRPr="00EC2D56">
        <w:rPr>
          <w:rFonts w:ascii="Times New Roman" w:hAnsi="Times New Roman" w:cs="Times New Roman"/>
        </w:rPr>
        <w:t>×</w:t>
      </w:r>
      <w:r>
        <w:rPr>
          <w:rFonts w:ascii="Times New Roman" w:hAnsi="Times New Roman" w:cs="Times New Roman"/>
        </w:rPr>
        <w:t xml:space="preserve"> </w:t>
      </w:r>
      <w:r w:rsidRPr="00EC2D56">
        <w:rPr>
          <w:rFonts w:ascii="Times New Roman" w:hAnsi="Times New Roman" w:cs="Times New Roman"/>
        </w:rPr>
        <w:t>target face authenticity (real/synthetic)</w:t>
      </w:r>
      <w:bookmarkEnd w:id="37"/>
      <w:bookmarkEnd w:id="38"/>
      <w:r>
        <w:rPr>
          <w:rFonts w:ascii="Times New Roman" w:hAnsi="Times New Roman" w:cs="Times New Roman"/>
        </w:rPr>
        <w:t>]</w:t>
      </w:r>
      <w:bookmarkEnd w:id="34"/>
      <w:bookmarkEnd w:id="35"/>
      <w:bookmarkEnd w:id="36"/>
      <w:r w:rsidRPr="00EC2D56">
        <w:rPr>
          <w:rFonts w:ascii="Times New Roman" w:hAnsi="Times New Roman" w:cs="Times New Roman"/>
        </w:rPr>
        <w:t>. The ANOVA analysis indicated that there was no significant three-way interaction between these three factors,</w:t>
      </w:r>
      <w:bookmarkStart w:id="39" w:name="OLE_LINK374"/>
      <w:r w:rsidRPr="00EC2D56">
        <w:rPr>
          <w:rFonts w:ascii="Times New Roman" w:hAnsi="Times New Roman" w:cs="Times New Roman"/>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=0.45,</m:t>
        </m:r>
        <m:r>
          <w:rPr>
            <w:rFonts w:ascii="Cambria Math" w:hAnsi="Cambria Math" w:cs="Times New Roman"/>
          </w:rPr>
          <m:t>p</m:t>
        </m:r>
        <m:r>
          <m:rPr>
            <m:sty m:val="p"/>
          </m:rPr>
          <w:rPr>
            <w:rFonts w:ascii="Cambria Math" w:hAnsi="Cambria Math" w:cs="Times New Roman"/>
          </w:rPr>
          <m:t>=.50;</m:t>
        </m:r>
        <m:r>
          <w:ins w:id="40" w:author="Nightingale, Sophie" w:date="2021-08-27T11:45:00Z">
            <m:rPr>
              <m:sty m:val="p"/>
            </m:rPr>
            <w:rPr>
              <w:rFonts w:ascii="Cambria Math" w:hAnsi="Cambria Math" w:cs="Times New Roman"/>
            </w:rPr>
            <m:t xml:space="preserve"> </m:t>
          </w:ins>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&lt;.001</m:t>
        </m:r>
      </m:oMath>
      <w:bookmarkEnd w:id="39"/>
      <w:r w:rsidRPr="00EC2D56">
        <w:rPr>
          <w:rFonts w:ascii="Times New Roman" w:hAnsi="Times New Roman" w:cs="Times New Roman"/>
        </w:rPr>
        <w:t xml:space="preserve">. Also, there was </w:t>
      </w:r>
      <w:r w:rsidRPr="008C1B67">
        <w:rPr>
          <w:rFonts w:ascii="Times New Roman" w:hAnsi="Times New Roman" w:cs="Times New Roman"/>
        </w:rPr>
        <w:t>no simple two-way interaction between any two of the three factors</w:t>
      </w:r>
      <w:r w:rsidRPr="00EC2D56">
        <w:rPr>
          <w:rFonts w:ascii="Times New Roman" w:hAnsi="Times New Roman" w:cs="Times New Roman"/>
        </w:rPr>
        <w:t xml:space="preserve">. </w:t>
      </w:r>
      <w:bookmarkStart w:id="41" w:name="OLE_LINK407"/>
      <w:bookmarkStart w:id="42" w:name="OLE_LINK408"/>
      <w:bookmarkStart w:id="43" w:name="OLE_LINK412"/>
      <w:bookmarkStart w:id="44" w:name="OLE_LINK413"/>
      <w:bookmarkStart w:id="45" w:name="OLE_LINK375"/>
      <w:bookmarkStart w:id="46" w:name="OLE_LINK376"/>
      <w:r w:rsidRPr="00EC2D56">
        <w:rPr>
          <w:rFonts w:ascii="Times New Roman" w:hAnsi="Times New Roman" w:cs="Times New Roman"/>
        </w:rPr>
        <w:t>There was no significant</w:t>
      </w:r>
      <w:bookmarkEnd w:id="41"/>
      <w:bookmarkEnd w:id="42"/>
      <w:bookmarkEnd w:id="43"/>
      <w:bookmarkEnd w:id="44"/>
      <w:r w:rsidRPr="00EC2D56">
        <w:rPr>
          <w:rFonts w:ascii="Times New Roman" w:hAnsi="Times New Roman" w:cs="Times New Roman"/>
        </w:rPr>
        <w:t xml:space="preserve"> interaction between subject gender and target face gender,</w:t>
      </w:r>
      <w:r w:rsidRPr="00EC2D56">
        <w:rPr>
          <w:rFonts w:ascii="Times New Roman" w:hAnsi="Times New Roman" w:cs="Times New Roman"/>
          <w:i/>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=2.68,</m:t>
        </m:r>
        <m:r>
          <w:rPr>
            <w:rFonts w:ascii="Cambria Math" w:hAnsi="Cambria Math" w:cs="Times New Roman"/>
          </w:rPr>
          <m:t>p</m:t>
        </m:r>
        <m:r>
          <m:rPr>
            <m:sty m:val="p"/>
          </m:rPr>
          <w:rPr>
            <w:rFonts w:ascii="Cambria Math" w:hAnsi="Cambria Math" w:cs="Times New Roman"/>
          </w:rPr>
          <m:t xml:space="preserve">=.10;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=.002</m:t>
        </m:r>
      </m:oMath>
      <w:r w:rsidRPr="00EC2D56">
        <w:rPr>
          <w:rFonts w:ascii="Times New Roman" w:hAnsi="Times New Roman" w:cs="Times New Roman"/>
        </w:rPr>
        <w:t xml:space="preserve">, indicating that </w:t>
      </w:r>
      <w:bookmarkStart w:id="47" w:name="OLE_LINK438"/>
      <w:bookmarkStart w:id="48" w:name="OLE_LINK439"/>
      <w:bookmarkStart w:id="49" w:name="OLE_LINK440"/>
      <w:r w:rsidRPr="00EC2D56">
        <w:rPr>
          <w:rFonts w:ascii="Times New Roman" w:hAnsi="Times New Roman" w:cs="Times New Roman"/>
        </w:rPr>
        <w:t xml:space="preserve">the effect of subject gender on trustworthiness </w:t>
      </w:r>
      <w:bookmarkStart w:id="50" w:name="OLE_LINK409"/>
      <w:bookmarkStart w:id="51" w:name="OLE_LINK410"/>
      <w:bookmarkStart w:id="52" w:name="OLE_LINK411"/>
      <w:r w:rsidRPr="00EC2D56">
        <w:rPr>
          <w:rFonts w:ascii="Times New Roman" w:hAnsi="Times New Roman" w:cs="Times New Roman"/>
        </w:rPr>
        <w:t>perception did not depend on the level of target face gender</w:t>
      </w:r>
      <w:bookmarkEnd w:id="47"/>
      <w:bookmarkEnd w:id="48"/>
      <w:bookmarkEnd w:id="49"/>
      <w:bookmarkEnd w:id="50"/>
      <w:bookmarkEnd w:id="51"/>
      <w:bookmarkEnd w:id="52"/>
      <w:r w:rsidRPr="00EC2D56">
        <w:rPr>
          <w:rFonts w:ascii="Times New Roman" w:hAnsi="Times New Roman" w:cs="Times New Roman"/>
        </w:rPr>
        <w:t xml:space="preserve">. </w:t>
      </w:r>
      <w:bookmarkEnd w:id="45"/>
      <w:bookmarkEnd w:id="46"/>
      <w:r w:rsidRPr="00EC2D56">
        <w:rPr>
          <w:rFonts w:ascii="Times New Roman" w:hAnsi="Times New Roman" w:cs="Times New Roman"/>
        </w:rPr>
        <w:t>There was no significant interaction between subject gender and target face authenticity,</w:t>
      </w:r>
      <w:r w:rsidRPr="00EC2D56">
        <w:rPr>
          <w:rFonts w:ascii="Times New Roman" w:hAnsi="Times New Roman" w:cs="Times New Roman"/>
          <w:i/>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=0.07,</m:t>
        </m:r>
        <m:r>
          <w:rPr>
            <w:rFonts w:ascii="Cambria Math" w:hAnsi="Cambria Math" w:cs="Times New Roman"/>
          </w:rPr>
          <m:t>p</m:t>
        </m:r>
        <m:r>
          <m:rPr>
            <m:sty m:val="p"/>
          </m:rPr>
          <w:rPr>
            <w:rFonts w:ascii="Cambria Math" w:hAnsi="Cambria Math" w:cs="Times New Roman"/>
          </w:rPr>
          <m:t xml:space="preserve">=.80;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&lt;.001</m:t>
        </m:r>
      </m:oMath>
      <w:r w:rsidRPr="00EC2D56">
        <w:rPr>
          <w:rFonts w:ascii="Times New Roman" w:hAnsi="Times New Roman" w:cs="Times New Roman"/>
        </w:rPr>
        <w:t xml:space="preserve">, indicating that the effect of subject gender on trustworthiness perception did not depend on the level of target face </w:t>
      </w:r>
      <w:r w:rsidRPr="00EC2D56">
        <w:rPr>
          <w:rFonts w:ascii="Times New Roman" w:hAnsi="Times New Roman" w:cs="Times New Roman"/>
        </w:rPr>
        <w:lastRenderedPageBreak/>
        <w:t>authenticity</w:t>
      </w:r>
      <m:oMath>
        <m:r>
          <m:rPr>
            <m:sty m:val="p"/>
          </m:rPr>
          <w:rPr>
            <w:rFonts w:ascii="Cambria Math" w:hAnsi="Cambria Math" w:cs="Times New Roman"/>
          </w:rPr>
          <m:t>.</m:t>
        </m:r>
      </m:oMath>
      <w:r w:rsidRPr="00EC2D56">
        <w:rPr>
          <w:rFonts w:ascii="Times New Roman" w:hAnsi="Times New Roman" w:cs="Times New Roman"/>
        </w:rPr>
        <w:t xml:space="preserve"> There was no significant interaction between target face gender and target face authenticity,</w:t>
      </w:r>
      <w:r w:rsidRPr="00EC2D56">
        <w:rPr>
          <w:rFonts w:ascii="Times New Roman" w:hAnsi="Times New Roman" w:cs="Times New Roman"/>
          <w:i/>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=1.77,</m:t>
        </m:r>
        <m:r>
          <w:rPr>
            <w:rFonts w:ascii="Cambria Math" w:hAnsi="Cambria Math" w:cs="Times New Roman"/>
          </w:rPr>
          <m:t>p</m:t>
        </m:r>
        <m:r>
          <m:rPr>
            <m:sty m:val="p"/>
          </m:rPr>
          <w:rPr>
            <w:rFonts w:ascii="Cambria Math" w:hAnsi="Cambria Math" w:cs="Times New Roman"/>
          </w:rPr>
          <m:t xml:space="preserve">=.18;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=.001</m:t>
        </m:r>
      </m:oMath>
      <w:r w:rsidRPr="00EC2D56">
        <w:rPr>
          <w:rFonts w:ascii="Times New Roman" w:hAnsi="Times New Roman" w:cs="Times New Roman"/>
        </w:rPr>
        <w:t xml:space="preserve">, indicating that the effect of target face gender on </w:t>
      </w:r>
      <w:bookmarkStart w:id="53" w:name="OLE_LINK392"/>
      <w:bookmarkStart w:id="54" w:name="OLE_LINK393"/>
      <w:r>
        <w:rPr>
          <w:rFonts w:ascii="Times New Roman" w:hAnsi="Times New Roman" w:cs="Times New Roman"/>
        </w:rPr>
        <w:t xml:space="preserve">perceived </w:t>
      </w:r>
      <w:bookmarkEnd w:id="53"/>
      <w:bookmarkEnd w:id="54"/>
      <w:r w:rsidRPr="00EC2D56">
        <w:rPr>
          <w:rFonts w:ascii="Times New Roman" w:hAnsi="Times New Roman" w:cs="Times New Roman"/>
        </w:rPr>
        <w:t>trust</w:t>
      </w:r>
      <w:bookmarkStart w:id="55" w:name="OLE_LINK388"/>
      <w:bookmarkStart w:id="56" w:name="OLE_LINK391"/>
      <w:r w:rsidRPr="00EC2D56">
        <w:rPr>
          <w:rFonts w:ascii="Times New Roman" w:hAnsi="Times New Roman" w:cs="Times New Roman"/>
        </w:rPr>
        <w:t xml:space="preserve">worthiness </w:t>
      </w:r>
      <w:bookmarkEnd w:id="55"/>
      <w:bookmarkEnd w:id="56"/>
      <w:r w:rsidRPr="00EC2D56">
        <w:rPr>
          <w:rFonts w:ascii="Times New Roman" w:hAnsi="Times New Roman" w:cs="Times New Roman"/>
        </w:rPr>
        <w:t>did not depend on the level of target face authenticity.</w:t>
      </w:r>
    </w:p>
    <w:p w14:paraId="1552C02A" w14:textId="77777777" w:rsidR="00FF40B7" w:rsidRPr="00EC2D56" w:rsidRDefault="00FF40B7" w:rsidP="00FF40B7">
      <w:pPr>
        <w:spacing w:beforeLines="100" w:before="326" w:line="360" w:lineRule="auto"/>
        <w:rPr>
          <w:rFonts w:ascii="Times New Roman" w:hAnsi="Times New Roman" w:cs="Times New Roman"/>
        </w:rPr>
      </w:pPr>
      <w:bookmarkStart w:id="57" w:name="OLE_LINK720"/>
      <w:bookmarkStart w:id="58" w:name="OLE_LINK721"/>
      <w:bookmarkEnd w:id="32"/>
      <w:bookmarkEnd w:id="33"/>
      <w:r w:rsidRPr="00EC2D56">
        <w:rPr>
          <w:rFonts w:ascii="Times New Roman" w:hAnsi="Times New Roman" w:cs="Times New Roman"/>
        </w:rPr>
        <w:t xml:space="preserve">Furthermore, the result showed </w:t>
      </w:r>
      <w:r>
        <w:rPr>
          <w:rFonts w:ascii="Times New Roman" w:hAnsi="Times New Roman" w:cs="Times New Roman" w:hint="eastAsia"/>
        </w:rPr>
        <w:t>that</w:t>
      </w:r>
      <w:r>
        <w:rPr>
          <w:rFonts w:ascii="Times New Roman" w:hAnsi="Times New Roman" w:cs="Times New Roman"/>
        </w:rPr>
        <w:t xml:space="preserve"> there was </w:t>
      </w:r>
      <w:r w:rsidRPr="00EC2D56">
        <w:rPr>
          <w:rFonts w:ascii="Times New Roman" w:hAnsi="Times New Roman" w:cs="Times New Roman"/>
        </w:rPr>
        <w:t xml:space="preserve">no significant simple main effect of subject gender,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 xml:space="preserve">=0.42, </m:t>
        </m:r>
        <m:r>
          <w:rPr>
            <w:rFonts w:ascii="Cambria Math" w:hAnsi="Cambria Math" w:cs="Times New Roman"/>
          </w:rPr>
          <m:t>p</m:t>
        </m:r>
        <m:r>
          <m:rPr>
            <m:sty m:val="p"/>
          </m:rPr>
          <w:rPr>
            <w:rFonts w:ascii="Cambria Math" w:hAnsi="Cambria Math" w:cs="Times New Roman"/>
          </w:rPr>
          <m:t>=.52;</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&lt;.001</m:t>
        </m:r>
      </m:oMath>
      <w:r>
        <w:rPr>
          <w:rFonts w:ascii="Times New Roman" w:hAnsi="Times New Roman" w:cs="Times New Roman"/>
        </w:rPr>
        <w:t xml:space="preserve">, namely </w:t>
      </w:r>
      <w:r w:rsidRPr="00EC2D56">
        <w:rPr>
          <w:rFonts w:ascii="Times New Roman" w:hAnsi="Times New Roman" w:cs="Times New Roman"/>
        </w:rPr>
        <w:t xml:space="preserve">that male subjects and female subjects perceived a similar level of trustworthiness at each level of target face gender. This indicated that male subjects and female subjects show </w:t>
      </w:r>
      <w:r>
        <w:rPr>
          <w:rFonts w:ascii="Times New Roman" w:hAnsi="Times New Roman" w:cs="Times New Roman" w:hint="eastAsia"/>
        </w:rPr>
        <w:t>s</w:t>
      </w:r>
      <w:r>
        <w:rPr>
          <w:rFonts w:ascii="Times New Roman" w:hAnsi="Times New Roman" w:cs="Times New Roman"/>
        </w:rPr>
        <w:t>imilar perceptual characteristics</w:t>
      </w:r>
      <w:r w:rsidRPr="00EC2D56">
        <w:rPr>
          <w:rFonts w:ascii="Times New Roman" w:hAnsi="Times New Roman" w:cs="Times New Roman"/>
        </w:rPr>
        <w:t xml:space="preserve"> in trustworthiness </w:t>
      </w:r>
      <w:r>
        <w:rPr>
          <w:rFonts w:ascii="Times New Roman" w:hAnsi="Times New Roman" w:cs="Times New Roman"/>
        </w:rPr>
        <w:t>for</w:t>
      </w:r>
      <w:r w:rsidRPr="00EC2D56">
        <w:rPr>
          <w:rFonts w:ascii="Times New Roman" w:hAnsi="Times New Roman" w:cs="Times New Roman"/>
        </w:rPr>
        <w:t xml:space="preserve"> human faces. Neither gender was more inclined to</w:t>
      </w:r>
      <w:r>
        <w:rPr>
          <w:rFonts w:ascii="Times New Roman" w:hAnsi="Times New Roman" w:cs="Times New Roman"/>
        </w:rPr>
        <w:t xml:space="preserve"> perceive</w:t>
      </w:r>
      <w:r w:rsidRPr="00EC2D56">
        <w:rPr>
          <w:rFonts w:ascii="Times New Roman" w:hAnsi="Times New Roman" w:cs="Times New Roman"/>
        </w:rPr>
        <w:t xml:space="preserve"> people</w:t>
      </w:r>
      <w:r>
        <w:rPr>
          <w:rFonts w:ascii="Times New Roman" w:hAnsi="Times New Roman" w:cs="Times New Roman"/>
        </w:rPr>
        <w:t>’s faces as more trustworthy</w:t>
      </w:r>
      <w:r w:rsidRPr="00EC2D56">
        <w:rPr>
          <w:rFonts w:ascii="Times New Roman" w:hAnsi="Times New Roman" w:cs="Times New Roman"/>
        </w:rPr>
        <w:t>. However, the result showed a significant main effect of</w:t>
      </w:r>
      <w:r>
        <w:rPr>
          <w:rFonts w:ascii="Times New Roman" w:hAnsi="Times New Roman" w:cs="Times New Roman"/>
        </w:rPr>
        <w:t xml:space="preserve"> target face authenticity</w:t>
      </w:r>
      <w:r w:rsidRPr="00EC2D56">
        <w:rPr>
          <w:rFonts w:ascii="Times New Roman" w:hAnsi="Times New Roman" w:cs="Times New Roman"/>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 xml:space="preserve">=90.65, </m:t>
        </m:r>
        <m:r>
          <w:rPr>
            <w:rFonts w:ascii="Cambria Math" w:hAnsi="Cambria Math" w:cs="Times New Roman"/>
          </w:rPr>
          <m:t>p</m:t>
        </m:r>
        <m:r>
          <m:rPr>
            <m:sty m:val="p"/>
          </m:rPr>
          <w:rPr>
            <w:rFonts w:ascii="Cambria Math" w:hAnsi="Cambria Math" w:cs="Times New Roman"/>
          </w:rPr>
          <m:t>&lt;.001;</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&lt;.001</m:t>
        </m:r>
      </m:oMath>
      <w:r>
        <w:rPr>
          <w:rFonts w:ascii="Times New Roman" w:hAnsi="Times New Roman" w:cs="Times New Roman" w:hint="eastAsia"/>
        </w:rPr>
        <w:t>;</w:t>
      </w:r>
      <w:r>
        <w:rPr>
          <w:rFonts w:ascii="Times New Roman" w:hAnsi="Times New Roman" w:cs="Times New Roman"/>
        </w:rPr>
        <w:t xml:space="preserve"> and </w:t>
      </w:r>
      <w:r w:rsidRPr="00EC2D56">
        <w:rPr>
          <w:rFonts w:ascii="Times New Roman" w:hAnsi="Times New Roman" w:cs="Times New Roman"/>
        </w:rPr>
        <w:t xml:space="preserve">a significant main effect of target face gender,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1,1356</m:t>
            </m:r>
          </m:e>
        </m:d>
        <m:r>
          <m:rPr>
            <m:sty m:val="p"/>
          </m:rPr>
          <w:rPr>
            <w:rFonts w:ascii="Cambria Math" w:hAnsi="Cambria Math" w:cs="Times New Roman"/>
          </w:rPr>
          <m:t xml:space="preserve">=18.62, </m:t>
        </m:r>
        <m:r>
          <w:rPr>
            <w:rFonts w:ascii="Cambria Math" w:hAnsi="Cambria Math" w:cs="Times New Roman"/>
          </w:rPr>
          <m:t>p</m:t>
        </m:r>
        <m:r>
          <m:rPr>
            <m:sty m:val="p"/>
          </m:rPr>
          <w:rPr>
            <w:rFonts w:ascii="Cambria Math" w:hAnsi="Cambria Math" w:cs="Times New Roman"/>
          </w:rPr>
          <m:t>&lt;.001;</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=.013</m:t>
        </m:r>
      </m:oMath>
      <w:r w:rsidRPr="00EC2D56">
        <w:rPr>
          <w:rFonts w:ascii="Times New Roman" w:hAnsi="Times New Roman" w:cs="Times New Roman"/>
        </w:rPr>
        <w:t xml:space="preserve">. </w:t>
      </w:r>
    </w:p>
    <w:p w14:paraId="22A2D1B1" w14:textId="77777777" w:rsidR="00FF40B7" w:rsidRPr="00EC2D56" w:rsidRDefault="00FF40B7" w:rsidP="00FF40B7">
      <w:pPr>
        <w:spacing w:beforeLines="100" w:before="326" w:line="360" w:lineRule="auto"/>
        <w:rPr>
          <w:rFonts w:ascii="Times New Roman" w:hAnsi="Times New Roman" w:cs="Times New Roman"/>
          <w:i/>
          <w:iCs/>
        </w:rPr>
      </w:pPr>
      <w:bookmarkStart w:id="59" w:name="OLE_LINK135"/>
      <w:bookmarkStart w:id="60" w:name="OLE_LINK163"/>
      <w:bookmarkEnd w:id="57"/>
      <w:bookmarkEnd w:id="58"/>
      <w:r w:rsidRPr="00EC2D56">
        <w:rPr>
          <w:rFonts w:ascii="Times New Roman" w:hAnsi="Times New Roman" w:cs="Times New Roman"/>
          <w:i/>
          <w:iCs/>
        </w:rPr>
        <w:t>3.3.2 Gender bias of target faces</w:t>
      </w:r>
      <w:bookmarkStart w:id="61" w:name="OLE_LINK271"/>
      <w:bookmarkStart w:id="62" w:name="OLE_LINK272"/>
      <w:bookmarkStart w:id="63" w:name="OLE_LINK273"/>
      <w:bookmarkEnd w:id="59"/>
      <w:bookmarkEnd w:id="60"/>
    </w:p>
    <w:p w14:paraId="5B53433F" w14:textId="77777777" w:rsidR="00FF40B7" w:rsidRPr="00EC2D56" w:rsidRDefault="00FF40B7" w:rsidP="00FF40B7">
      <w:pPr>
        <w:spacing w:beforeLines="50" w:before="163" w:line="360" w:lineRule="auto"/>
        <w:rPr>
          <w:rFonts w:ascii="Times New Roman" w:hAnsi="Times New Roman" w:cs="Times New Roman"/>
        </w:rPr>
      </w:pPr>
      <w:bookmarkStart w:id="64" w:name="OLE_LINK446"/>
      <w:bookmarkStart w:id="65" w:name="OLE_LINK447"/>
      <w:r>
        <w:rPr>
          <w:rFonts w:ascii="Times New Roman" w:hAnsi="Times New Roman" w:cs="Times New Roman"/>
        </w:rPr>
        <w:t>As</w:t>
      </w:r>
      <w:r w:rsidRPr="00EC2D56">
        <w:rPr>
          <w:rFonts w:ascii="Times New Roman" w:hAnsi="Times New Roman" w:cs="Times New Roman"/>
        </w:rPr>
        <w:t xml:space="preserve"> reported above that no significant interaction between target face gender and target face authenticity, </w:t>
      </w:r>
      <w:r>
        <w:rPr>
          <w:rFonts w:ascii="Times New Roman" w:hAnsi="Times New Roman" w:cs="Times New Roman"/>
        </w:rPr>
        <w:t xml:space="preserve">the analysis compared the difference between real and </w:t>
      </w:r>
      <w:r w:rsidRPr="00EC2D56">
        <w:rPr>
          <w:rFonts w:ascii="Times New Roman" w:hAnsi="Times New Roman" w:cs="Times New Roman"/>
        </w:rPr>
        <w:t xml:space="preserve">synthetic faces </w:t>
      </w:r>
      <w:r>
        <w:rPr>
          <w:rFonts w:ascii="Times New Roman" w:hAnsi="Times New Roman" w:cs="Times New Roman"/>
        </w:rPr>
        <w:t xml:space="preserve">respectively </w:t>
      </w:r>
      <w:r w:rsidRPr="00EC2D56">
        <w:rPr>
          <w:rFonts w:ascii="Times New Roman" w:hAnsi="Times New Roman" w:cs="Times New Roman"/>
        </w:rPr>
        <w:t>in both genders</w:t>
      </w:r>
      <w:r>
        <w:rPr>
          <w:rFonts w:ascii="Times New Roman" w:hAnsi="Times New Roman" w:cs="Times New Roman"/>
        </w:rPr>
        <w:t>. T</w:t>
      </w:r>
      <w:r w:rsidRPr="00EC2D56">
        <w:rPr>
          <w:rFonts w:ascii="Times New Roman" w:hAnsi="Times New Roman" w:cs="Times New Roman"/>
        </w:rPr>
        <w:t>he post hoc test</w:t>
      </w:r>
      <w:r>
        <w:rPr>
          <w:rFonts w:ascii="Times New Roman" w:hAnsi="Times New Roman" w:cs="Times New Roman"/>
        </w:rPr>
        <w:t>s</w:t>
      </w:r>
      <w:r w:rsidRPr="00EC2D56">
        <w:rPr>
          <w:rFonts w:ascii="Times New Roman" w:hAnsi="Times New Roman" w:cs="Times New Roman"/>
        </w:rPr>
        <w:t xml:space="preserve"> </w:t>
      </w:r>
      <w:r>
        <w:rPr>
          <w:rFonts w:ascii="Times New Roman" w:hAnsi="Times New Roman" w:cs="Times New Roman"/>
        </w:rPr>
        <w:t>used</w:t>
      </w:r>
      <w:r w:rsidRPr="00EC2D56">
        <w:rPr>
          <w:rFonts w:ascii="Times New Roman" w:hAnsi="Times New Roman" w:cs="Times New Roman"/>
        </w:rPr>
        <w:t xml:space="preserve"> Tukey HSD</w:t>
      </w:r>
      <w:bookmarkEnd w:id="64"/>
      <w:bookmarkEnd w:id="65"/>
      <w:r>
        <w:rPr>
          <w:rFonts w:ascii="Times New Roman" w:hAnsi="Times New Roman" w:cs="Times New Roman"/>
        </w:rPr>
        <w:t xml:space="preserve"> </w:t>
      </w:r>
      <w:r w:rsidRPr="00EC2D56">
        <w:rPr>
          <w:rFonts w:ascii="Times New Roman" w:hAnsi="Times New Roman" w:cs="Times New Roman"/>
        </w:rPr>
        <w:t>to</w:t>
      </w:r>
      <w:r>
        <w:rPr>
          <w:rFonts w:ascii="Times New Roman" w:hAnsi="Times New Roman" w:cs="Times New Roman"/>
        </w:rPr>
        <w:t xml:space="preserve"> </w:t>
      </w:r>
      <w:r w:rsidRPr="00EC2D56">
        <w:rPr>
          <w:rFonts w:ascii="Times New Roman" w:hAnsi="Times New Roman" w:cs="Times New Roman"/>
        </w:rPr>
        <w:t xml:space="preserve">check </w:t>
      </w:r>
      <w:r>
        <w:rPr>
          <w:rFonts w:ascii="Times New Roman" w:hAnsi="Times New Roman" w:cs="Times New Roman"/>
        </w:rPr>
        <w:t>the main effect of two factors at the same time [</w:t>
      </w:r>
      <w:r w:rsidRPr="00EC2D56">
        <w:rPr>
          <w:rFonts w:ascii="Times New Roman" w:hAnsi="Times New Roman" w:cs="Times New Roman"/>
        </w:rPr>
        <w:t>target face gender (male/female)</w:t>
      </w:r>
      <w:r>
        <w:rPr>
          <w:rFonts w:ascii="Times New Roman" w:hAnsi="Times New Roman" w:cs="Times New Roman"/>
        </w:rPr>
        <w:t xml:space="preserve"> </w:t>
      </w:r>
      <w:r>
        <w:rPr>
          <w:rFonts w:ascii="Times New Roman" w:hAnsi="Times New Roman" w:cs="Times New Roman" w:hint="eastAsia"/>
        </w:rPr>
        <w:t>and</w:t>
      </w:r>
      <w:r>
        <w:rPr>
          <w:rFonts w:ascii="Times New Roman" w:hAnsi="Times New Roman" w:cs="Times New Roman"/>
        </w:rPr>
        <w:t xml:space="preserve"> </w:t>
      </w:r>
      <w:r w:rsidRPr="00EC2D56">
        <w:rPr>
          <w:rFonts w:ascii="Times New Roman" w:hAnsi="Times New Roman" w:cs="Times New Roman"/>
        </w:rPr>
        <w:t>target face authenticity (real/synthetic)</w:t>
      </w:r>
      <w:r>
        <w:rPr>
          <w:rFonts w:ascii="Times New Roman" w:hAnsi="Times New Roman" w:cs="Times New Roman"/>
        </w:rPr>
        <w:t>]</w:t>
      </w:r>
      <w:r w:rsidRPr="00EC2D56">
        <w:rPr>
          <w:rFonts w:ascii="Times New Roman" w:hAnsi="Times New Roman" w:cs="Times New Roman"/>
        </w:rPr>
        <w:t>.</w:t>
      </w:r>
      <w:bookmarkEnd w:id="61"/>
      <w:bookmarkEnd w:id="62"/>
      <w:bookmarkEnd w:id="63"/>
      <w:r>
        <w:rPr>
          <w:rFonts w:ascii="Times New Roman" w:hAnsi="Times New Roman" w:cs="Times New Roman"/>
        </w:rPr>
        <w:t xml:space="preserve"> For</w:t>
      </w:r>
      <w:r w:rsidRPr="00EC2D56">
        <w:rPr>
          <w:rFonts w:ascii="Times New Roman" w:hAnsi="Times New Roman" w:cs="Times New Roman"/>
        </w:rPr>
        <w:t xml:space="preserve"> </w:t>
      </w:r>
      <w:r>
        <w:rPr>
          <w:rFonts w:ascii="Times New Roman" w:hAnsi="Times New Roman" w:cs="Times New Roman"/>
        </w:rPr>
        <w:t xml:space="preserve">the main effect of target face gender, </w:t>
      </w:r>
      <w:r w:rsidRPr="00EC2D56">
        <w:rPr>
          <w:rFonts w:ascii="Times New Roman" w:hAnsi="Times New Roman" w:cs="Times New Roman"/>
        </w:rPr>
        <w:t xml:space="preserve">male </w:t>
      </w:r>
      <w:bookmarkStart w:id="66" w:name="OLE_LINK285"/>
      <w:r w:rsidRPr="00EC2D56">
        <w:rPr>
          <w:rFonts w:ascii="Times New Roman" w:hAnsi="Times New Roman" w:cs="Times New Roman"/>
        </w:rPr>
        <w:t xml:space="preserve">target </w:t>
      </w:r>
      <w:bookmarkEnd w:id="66"/>
      <w:r w:rsidRPr="00EC2D56">
        <w:rPr>
          <w:rFonts w:ascii="Times New Roman" w:hAnsi="Times New Roman" w:cs="Times New Roman"/>
        </w:rPr>
        <w:t xml:space="preserve">faces </w:t>
      </w:r>
      <w:bookmarkStart w:id="67" w:name="OLE_LINK189"/>
      <w:bookmarkStart w:id="68" w:name="OLE_LINK200"/>
      <w:bookmarkStart w:id="69" w:name="OLE_LINK224"/>
      <w:bookmarkStart w:id="70" w:name="OLE_LINK227"/>
      <w:r w:rsidRPr="00EC2D56">
        <w:rPr>
          <w:rFonts w:ascii="Times New Roman" w:hAnsi="Times New Roman" w:cs="Times New Roman"/>
        </w:rPr>
        <w:t>(</w:t>
      </w:r>
      <w:r w:rsidRPr="00EC2D56">
        <w:rPr>
          <w:rFonts w:ascii="Times New Roman" w:hAnsi="Times New Roman" w:cs="Times New Roman"/>
          <w:i/>
          <w:iCs/>
        </w:rPr>
        <w:t>M</w:t>
      </w:r>
      <w:r w:rsidRPr="00EC2D56">
        <w:rPr>
          <w:rFonts w:ascii="Times New Roman" w:hAnsi="Times New Roman" w:cs="Times New Roman"/>
        </w:rPr>
        <w:t xml:space="preserve"> = 4.0, </w:t>
      </w:r>
      <w:r w:rsidRPr="00EC2D56">
        <w:rPr>
          <w:rFonts w:ascii="Times New Roman" w:hAnsi="Times New Roman" w:cs="Times New Roman"/>
          <w:i/>
          <w:iCs/>
        </w:rPr>
        <w:t>SD</w:t>
      </w:r>
      <w:r w:rsidRPr="00EC2D56">
        <w:rPr>
          <w:rFonts w:ascii="Times New Roman" w:hAnsi="Times New Roman" w:cs="Times New Roman"/>
        </w:rPr>
        <w:t xml:space="preserve"> = 0.7)</w:t>
      </w:r>
      <w:bookmarkEnd w:id="67"/>
      <w:bookmarkEnd w:id="68"/>
      <w:bookmarkEnd w:id="69"/>
      <w:bookmarkEnd w:id="70"/>
      <w:r w:rsidRPr="00EC2D56">
        <w:rPr>
          <w:rFonts w:ascii="Times New Roman" w:hAnsi="Times New Roman" w:cs="Times New Roman"/>
        </w:rPr>
        <w:t xml:space="preserve"> received significantly lower trustworthiness rating scores than female target faces (</w:t>
      </w:r>
      <w:r w:rsidRPr="00EC2D56">
        <w:rPr>
          <w:rFonts w:ascii="Times New Roman" w:hAnsi="Times New Roman" w:cs="Times New Roman"/>
          <w:i/>
          <w:iCs/>
        </w:rPr>
        <w:t>M</w:t>
      </w:r>
      <w:r w:rsidRPr="00EC2D56">
        <w:rPr>
          <w:rFonts w:ascii="Times New Roman" w:hAnsi="Times New Roman" w:cs="Times New Roman"/>
        </w:rPr>
        <w:t xml:space="preserve"> = 4.3, </w:t>
      </w:r>
      <w:r w:rsidRPr="00EC2D56">
        <w:rPr>
          <w:rFonts w:ascii="Times New Roman" w:hAnsi="Times New Roman" w:cs="Times New Roman"/>
          <w:i/>
          <w:iCs/>
        </w:rPr>
        <w:t>SD</w:t>
      </w:r>
      <w:r w:rsidRPr="00EC2D56">
        <w:rPr>
          <w:rFonts w:ascii="Times New Roman" w:hAnsi="Times New Roman" w:cs="Times New Roman"/>
        </w:rPr>
        <w:t xml:space="preserve"> = 0.7) with a </w:t>
      </w:r>
      <w:r w:rsidRPr="00EC2D56">
        <w:rPr>
          <w:rFonts w:ascii="Times New Roman" w:hAnsi="Times New Roman" w:cs="Times New Roman"/>
          <w:i/>
          <w:iCs/>
        </w:rPr>
        <w:t>p-</w:t>
      </w:r>
      <w:r w:rsidRPr="00EC2D56">
        <w:rPr>
          <w:rFonts w:ascii="Times New Roman" w:hAnsi="Times New Roman" w:cs="Times New Roman"/>
        </w:rPr>
        <w:t>value of &lt; 0.001</w:t>
      </w:r>
      <w:r>
        <w:rPr>
          <w:rFonts w:ascii="Times New Roman" w:hAnsi="Times New Roman" w:cs="Times New Roman"/>
        </w:rPr>
        <w:t>,</w:t>
      </w:r>
      <w:r w:rsidRPr="00682218">
        <w:rPr>
          <w:rFonts w:ascii="Times New Roman" w:hAnsi="Times New Roman" w:cs="Times New Roman"/>
        </w:rPr>
        <w:t xml:space="preserve"> </w:t>
      </w:r>
      <w:r w:rsidRPr="00EC2D56">
        <w:rPr>
          <w:rFonts w:ascii="Times New Roman" w:hAnsi="Times New Roman" w:cs="Times New Roman"/>
        </w:rPr>
        <w:t>yet the effect was small (</w:t>
      </w:r>
      <w:bookmarkStart w:id="71" w:name="OLE_LINK489"/>
      <w:bookmarkStart w:id="72" w:name="OLE_LINK490"/>
      <w:r w:rsidRPr="00EC2D56">
        <w:rPr>
          <w:rFonts w:ascii="Times New Roman" w:hAnsi="Times New Roman" w:cs="Times New Roman"/>
        </w:rPr>
        <w:t xml:space="preserve">Cohen’s </w:t>
      </w:r>
      <w:r>
        <w:rPr>
          <w:rFonts w:ascii="Times New Roman" w:hAnsi="Times New Roman" w:cs="Times New Roman"/>
          <w:i/>
          <w:iCs/>
        </w:rPr>
        <w:t>d</w:t>
      </w:r>
      <w:r w:rsidRPr="00EC2D56">
        <w:rPr>
          <w:rFonts w:ascii="Times New Roman" w:hAnsi="Times New Roman" w:cs="Times New Roman"/>
        </w:rPr>
        <w:t xml:space="preserve"> = 0.11</w:t>
      </w:r>
      <w:bookmarkEnd w:id="71"/>
      <w:bookmarkEnd w:id="72"/>
      <w:r w:rsidRPr="00EC2D56">
        <w:rPr>
          <w:rFonts w:ascii="Times New Roman" w:hAnsi="Times New Roman" w:cs="Times New Roman"/>
        </w:rPr>
        <w:t xml:space="preserve">), indicating that </w:t>
      </w:r>
      <w:bookmarkStart w:id="73" w:name="OLE_LINK441"/>
      <w:bookmarkStart w:id="74" w:name="OLE_LINK442"/>
      <w:r w:rsidRPr="00EC2D56">
        <w:rPr>
          <w:rFonts w:ascii="Times New Roman" w:hAnsi="Times New Roman" w:cs="Times New Roman"/>
        </w:rPr>
        <w:t xml:space="preserve">female target faces </w:t>
      </w:r>
      <w:r>
        <w:rPr>
          <w:rFonts w:ascii="Times New Roman" w:hAnsi="Times New Roman" w:cs="Times New Roman"/>
        </w:rPr>
        <w:t>were on average</w:t>
      </w:r>
      <w:r w:rsidRPr="00EC2D56">
        <w:rPr>
          <w:rFonts w:ascii="Times New Roman" w:hAnsi="Times New Roman" w:cs="Times New Roman"/>
        </w:rPr>
        <w:t xml:space="preserve"> </w:t>
      </w:r>
      <w:r>
        <w:rPr>
          <w:rFonts w:ascii="Times New Roman" w:hAnsi="Times New Roman" w:cs="Times New Roman"/>
        </w:rPr>
        <w:t>perceived</w:t>
      </w:r>
      <w:r w:rsidRPr="00EC2D56">
        <w:rPr>
          <w:rFonts w:ascii="Times New Roman" w:hAnsi="Times New Roman" w:cs="Times New Roman"/>
        </w:rPr>
        <w:t xml:space="preserve"> as more trustworthy than male target faces.</w:t>
      </w:r>
      <w:bookmarkEnd w:id="73"/>
      <w:bookmarkEnd w:id="74"/>
      <w:r w:rsidRPr="00EC2D56">
        <w:rPr>
          <w:rFonts w:ascii="Times New Roman" w:hAnsi="Times New Roman" w:cs="Times New Roman"/>
        </w:rPr>
        <w:t xml:space="preserve"> </w:t>
      </w:r>
      <w:bookmarkStart w:id="75" w:name="OLE_LINK389"/>
      <w:bookmarkStart w:id="76" w:name="OLE_LINK390"/>
      <w:r>
        <w:rPr>
          <w:rFonts w:ascii="Times New Roman" w:hAnsi="Times New Roman" w:cs="Times New Roman"/>
        </w:rPr>
        <w:t xml:space="preserve">For the main effect of target face authenticity, the results showed </w:t>
      </w:r>
      <w:bookmarkStart w:id="77" w:name="OLE_LINK62"/>
      <w:bookmarkStart w:id="78" w:name="OLE_LINK63"/>
      <w:r>
        <w:rPr>
          <w:rFonts w:ascii="Times New Roman" w:hAnsi="Times New Roman" w:cs="Times New Roman"/>
        </w:rPr>
        <w:t>male synthetic faces</w:t>
      </w:r>
      <w:r w:rsidRPr="00EC2D56">
        <w:rPr>
          <w:rFonts w:ascii="Times New Roman" w:hAnsi="Times New Roman" w:cs="Times New Roman"/>
        </w:rPr>
        <w:t xml:space="preserve"> (</w:t>
      </w:r>
      <w:bookmarkStart w:id="79" w:name="OLE_LINK201"/>
      <w:bookmarkStart w:id="80" w:name="OLE_LINK202"/>
      <w:bookmarkStart w:id="81" w:name="OLE_LINK203"/>
      <w:bookmarkStart w:id="82" w:name="OLE_LINK204"/>
      <w:r w:rsidRPr="00EC2D56">
        <w:rPr>
          <w:rFonts w:ascii="Times New Roman" w:hAnsi="Times New Roman" w:cs="Times New Roman"/>
          <w:i/>
          <w:iCs/>
        </w:rPr>
        <w:t>M</w:t>
      </w:r>
      <w:r w:rsidRPr="00EC2D56">
        <w:rPr>
          <w:rFonts w:ascii="Times New Roman" w:hAnsi="Times New Roman" w:cs="Times New Roman"/>
        </w:rPr>
        <w:t xml:space="preserve"> = 4.2, </w:t>
      </w:r>
      <w:r w:rsidRPr="00EC2D56">
        <w:rPr>
          <w:rFonts w:ascii="Times New Roman" w:hAnsi="Times New Roman" w:cs="Times New Roman"/>
          <w:i/>
          <w:iCs/>
        </w:rPr>
        <w:t>SD</w:t>
      </w:r>
      <w:r w:rsidRPr="00EC2D56">
        <w:rPr>
          <w:rFonts w:ascii="Times New Roman" w:hAnsi="Times New Roman" w:cs="Times New Roman"/>
        </w:rPr>
        <w:t xml:space="preserve"> = 0.</w:t>
      </w:r>
      <w:bookmarkEnd w:id="79"/>
      <w:bookmarkEnd w:id="80"/>
      <w:r w:rsidRPr="00EC2D56">
        <w:rPr>
          <w:rFonts w:ascii="Times New Roman" w:hAnsi="Times New Roman" w:cs="Times New Roman"/>
        </w:rPr>
        <w:t>9</w:t>
      </w:r>
      <w:bookmarkEnd w:id="81"/>
      <w:bookmarkEnd w:id="82"/>
      <w:r w:rsidRPr="00EC2D56">
        <w:rPr>
          <w:rFonts w:ascii="Times New Roman" w:hAnsi="Times New Roman" w:cs="Times New Roman"/>
        </w:rPr>
        <w:t xml:space="preserve">) </w:t>
      </w:r>
      <w:r>
        <w:rPr>
          <w:rFonts w:ascii="Times New Roman" w:hAnsi="Times New Roman" w:cs="Times New Roman"/>
        </w:rPr>
        <w:t>were perceived as more</w:t>
      </w:r>
      <w:r w:rsidRPr="00EC2D56">
        <w:rPr>
          <w:rFonts w:ascii="Times New Roman" w:hAnsi="Times New Roman" w:cs="Times New Roman"/>
        </w:rPr>
        <w:t xml:space="preserve"> trustworth</w:t>
      </w:r>
      <w:r>
        <w:rPr>
          <w:rFonts w:ascii="Times New Roman" w:hAnsi="Times New Roman" w:cs="Times New Roman"/>
        </w:rPr>
        <w:t>y</w:t>
      </w:r>
      <w:r w:rsidRPr="00EC2D56">
        <w:rPr>
          <w:rFonts w:ascii="Times New Roman" w:hAnsi="Times New Roman" w:cs="Times New Roman"/>
        </w:rPr>
        <w:t xml:space="preserve"> than </w:t>
      </w:r>
      <w:r>
        <w:rPr>
          <w:rFonts w:ascii="Times New Roman" w:hAnsi="Times New Roman" w:cs="Times New Roman"/>
        </w:rPr>
        <w:t xml:space="preserve">male </w:t>
      </w:r>
      <w:r w:rsidRPr="00EC2D56">
        <w:rPr>
          <w:rFonts w:ascii="Times New Roman" w:hAnsi="Times New Roman" w:cs="Times New Roman"/>
        </w:rPr>
        <w:t>real faces (</w:t>
      </w:r>
      <w:r w:rsidRPr="00EC2D56">
        <w:rPr>
          <w:rFonts w:ascii="Times New Roman" w:hAnsi="Times New Roman" w:cs="Times New Roman"/>
          <w:i/>
          <w:iCs/>
        </w:rPr>
        <w:t>M</w:t>
      </w:r>
      <w:r w:rsidRPr="00EC2D56">
        <w:rPr>
          <w:rFonts w:ascii="Times New Roman" w:hAnsi="Times New Roman" w:cs="Times New Roman"/>
        </w:rPr>
        <w:t xml:space="preserve"> = 3.8, </w:t>
      </w:r>
      <w:r w:rsidRPr="00EC2D56">
        <w:rPr>
          <w:rFonts w:ascii="Times New Roman" w:hAnsi="Times New Roman" w:cs="Times New Roman"/>
          <w:i/>
          <w:iCs/>
        </w:rPr>
        <w:t>SD</w:t>
      </w:r>
      <w:r w:rsidRPr="00EC2D56">
        <w:rPr>
          <w:rFonts w:ascii="Times New Roman" w:hAnsi="Times New Roman" w:cs="Times New Roman"/>
        </w:rPr>
        <w:t xml:space="preserve"> = 0.9)</w:t>
      </w:r>
      <w:bookmarkEnd w:id="75"/>
      <w:bookmarkEnd w:id="76"/>
      <w:bookmarkEnd w:id="77"/>
      <w:bookmarkEnd w:id="78"/>
      <w:r w:rsidRPr="00EC2D56">
        <w:rPr>
          <w:rFonts w:ascii="Times New Roman" w:hAnsi="Times New Roman" w:cs="Times New Roman"/>
        </w:rPr>
        <w:t>,</w:t>
      </w:r>
      <w:r>
        <w:rPr>
          <w:rFonts w:ascii="Times New Roman" w:hAnsi="Times New Roman" w:cs="Times New Roman"/>
        </w:rPr>
        <w:t xml:space="preserve"> and female synthetic faces</w:t>
      </w:r>
      <w:r w:rsidRPr="00EC2D56">
        <w:rPr>
          <w:rFonts w:ascii="Times New Roman" w:hAnsi="Times New Roman" w:cs="Times New Roman"/>
        </w:rPr>
        <w:t xml:space="preserve"> (</w:t>
      </w:r>
      <w:r w:rsidRPr="00EC2D56">
        <w:rPr>
          <w:rFonts w:ascii="Times New Roman" w:hAnsi="Times New Roman" w:cs="Times New Roman"/>
          <w:i/>
          <w:iCs/>
        </w:rPr>
        <w:t>M</w:t>
      </w:r>
      <w:r w:rsidRPr="00EC2D56">
        <w:rPr>
          <w:rFonts w:ascii="Times New Roman" w:hAnsi="Times New Roman" w:cs="Times New Roman"/>
        </w:rPr>
        <w:t xml:space="preserve"> = 4.5, </w:t>
      </w:r>
      <w:r w:rsidRPr="00EC2D56">
        <w:rPr>
          <w:rFonts w:ascii="Times New Roman" w:hAnsi="Times New Roman" w:cs="Times New Roman"/>
          <w:i/>
          <w:iCs/>
        </w:rPr>
        <w:t>SD</w:t>
      </w:r>
      <w:r w:rsidRPr="00EC2D56">
        <w:rPr>
          <w:rFonts w:ascii="Times New Roman" w:hAnsi="Times New Roman" w:cs="Times New Roman"/>
        </w:rPr>
        <w:t xml:space="preserve"> = 0.9) </w:t>
      </w:r>
      <w:r>
        <w:rPr>
          <w:rFonts w:ascii="Times New Roman" w:hAnsi="Times New Roman" w:cs="Times New Roman"/>
        </w:rPr>
        <w:t>were perceived as more</w:t>
      </w:r>
      <w:r w:rsidRPr="00EC2D56">
        <w:rPr>
          <w:rFonts w:ascii="Times New Roman" w:hAnsi="Times New Roman" w:cs="Times New Roman"/>
        </w:rPr>
        <w:t xml:space="preserve"> trustworth</w:t>
      </w:r>
      <w:r>
        <w:rPr>
          <w:rFonts w:ascii="Times New Roman" w:hAnsi="Times New Roman" w:cs="Times New Roman"/>
        </w:rPr>
        <w:t>y</w:t>
      </w:r>
      <w:r w:rsidRPr="00EC2D56">
        <w:rPr>
          <w:rFonts w:ascii="Times New Roman" w:hAnsi="Times New Roman" w:cs="Times New Roman"/>
        </w:rPr>
        <w:t xml:space="preserve"> than </w:t>
      </w:r>
      <w:r>
        <w:rPr>
          <w:rFonts w:ascii="Times New Roman" w:hAnsi="Times New Roman" w:cs="Times New Roman"/>
        </w:rPr>
        <w:t xml:space="preserve">female </w:t>
      </w:r>
      <w:r w:rsidRPr="00EC2D56">
        <w:rPr>
          <w:rFonts w:ascii="Times New Roman" w:hAnsi="Times New Roman" w:cs="Times New Roman"/>
        </w:rPr>
        <w:t>real faces (</w:t>
      </w:r>
      <w:r w:rsidRPr="00EC2D56">
        <w:rPr>
          <w:rFonts w:ascii="Times New Roman" w:hAnsi="Times New Roman" w:cs="Times New Roman"/>
          <w:i/>
          <w:iCs/>
        </w:rPr>
        <w:t>M</w:t>
      </w:r>
      <w:r w:rsidRPr="00EC2D56">
        <w:rPr>
          <w:rFonts w:ascii="Times New Roman" w:hAnsi="Times New Roman" w:cs="Times New Roman"/>
        </w:rPr>
        <w:t xml:space="preserve"> = 4.0, </w:t>
      </w:r>
      <w:r w:rsidRPr="00EC2D56">
        <w:rPr>
          <w:rFonts w:ascii="Times New Roman" w:hAnsi="Times New Roman" w:cs="Times New Roman"/>
          <w:i/>
          <w:iCs/>
        </w:rPr>
        <w:t>SD</w:t>
      </w:r>
      <w:r w:rsidRPr="00EC2D56">
        <w:rPr>
          <w:rFonts w:ascii="Times New Roman" w:hAnsi="Times New Roman" w:cs="Times New Roman"/>
        </w:rPr>
        <w:t xml:space="preserve"> = 0.9)</w:t>
      </w:r>
      <w:r>
        <w:rPr>
          <w:rFonts w:ascii="Times New Roman" w:hAnsi="Times New Roman" w:cs="Times New Roman"/>
        </w:rPr>
        <w:t>.</w:t>
      </w:r>
      <w:r w:rsidRPr="00EC2D56">
        <w:rPr>
          <w:rFonts w:ascii="Times New Roman" w:hAnsi="Times New Roman" w:cs="Times New Roman"/>
        </w:rPr>
        <w:t xml:space="preserve"> </w:t>
      </w:r>
      <w:r>
        <w:rPr>
          <w:rFonts w:ascii="Times New Roman" w:hAnsi="Times New Roman" w:cs="Times New Roman"/>
        </w:rPr>
        <w:t xml:space="preserve">To conclude, </w:t>
      </w:r>
      <w:r w:rsidRPr="00EC2D56">
        <w:rPr>
          <w:rFonts w:ascii="Times New Roman" w:hAnsi="Times New Roman" w:cs="Times New Roman"/>
        </w:rPr>
        <w:t xml:space="preserve">for both real and synthetic faces, the effect of target face gender was similar. </w:t>
      </w:r>
      <w:bookmarkStart w:id="83" w:name="OLE_LINK443"/>
      <w:bookmarkStart w:id="84" w:name="OLE_LINK444"/>
      <w:bookmarkStart w:id="85" w:name="OLE_LINK445"/>
      <w:r w:rsidRPr="00EC2D56">
        <w:rPr>
          <w:rFonts w:ascii="Times New Roman" w:hAnsi="Times New Roman" w:cs="Times New Roman"/>
        </w:rPr>
        <w:t xml:space="preserve">Synthetic faces in </w:t>
      </w:r>
      <w:r w:rsidRPr="00EC2D56">
        <w:rPr>
          <w:rFonts w:ascii="Times New Roman" w:hAnsi="Times New Roman" w:cs="Times New Roman"/>
        </w:rPr>
        <w:lastRenderedPageBreak/>
        <w:t xml:space="preserve">both genders displayed </w:t>
      </w:r>
      <w:r>
        <w:rPr>
          <w:rFonts w:ascii="Times New Roman" w:hAnsi="Times New Roman" w:cs="Times New Roman"/>
        </w:rPr>
        <w:t xml:space="preserve">a certain extent </w:t>
      </w:r>
      <w:r w:rsidRPr="00EC2D56">
        <w:rPr>
          <w:rFonts w:ascii="Times New Roman" w:hAnsi="Times New Roman" w:cs="Times New Roman"/>
        </w:rPr>
        <w:t xml:space="preserve">of enhancement </w:t>
      </w:r>
      <w:r>
        <w:rPr>
          <w:rFonts w:ascii="Times New Roman" w:hAnsi="Times New Roman" w:cs="Times New Roman"/>
        </w:rPr>
        <w:t xml:space="preserve">at the aspect of </w:t>
      </w:r>
      <w:r w:rsidRPr="00EC2D56">
        <w:rPr>
          <w:rFonts w:ascii="Times New Roman" w:hAnsi="Times New Roman" w:cs="Times New Roman"/>
        </w:rPr>
        <w:t>perceived trustworthiness as compared to real faces</w:t>
      </w:r>
      <w:bookmarkEnd w:id="83"/>
      <w:bookmarkEnd w:id="84"/>
      <w:bookmarkEnd w:id="85"/>
      <w:r w:rsidRPr="00EC2D56">
        <w:rPr>
          <w:rFonts w:ascii="Times New Roman" w:hAnsi="Times New Roman" w:cs="Times New Roman"/>
        </w:rPr>
        <w:t xml:space="preserve"> (</w:t>
      </w:r>
      <w:bookmarkStart w:id="86" w:name="OLE_LINK493"/>
      <w:bookmarkStart w:id="87" w:name="OLE_LINK494"/>
      <w:r w:rsidRPr="00EC2D56">
        <w:rPr>
          <w:rFonts w:ascii="Times New Roman" w:hAnsi="Times New Roman" w:cs="Times New Roman"/>
        </w:rPr>
        <w:t>see Fig. 1</w:t>
      </w:r>
      <w:bookmarkEnd w:id="86"/>
      <w:bookmarkEnd w:id="87"/>
      <w:r w:rsidRPr="00EC2D56">
        <w:rPr>
          <w:rFonts w:ascii="Times New Roman" w:hAnsi="Times New Roman" w:cs="Times New Roman"/>
        </w:rPr>
        <w:t>).</w:t>
      </w:r>
    </w:p>
    <w:p w14:paraId="2447C0D3" w14:textId="77777777" w:rsidR="00FF40B7" w:rsidRPr="00EC2D56" w:rsidRDefault="00FF40B7" w:rsidP="00FF40B7">
      <w:pPr>
        <w:tabs>
          <w:tab w:val="num" w:pos="1440"/>
        </w:tabs>
        <w:spacing w:beforeLines="50" w:before="163" w:line="360" w:lineRule="auto"/>
        <w:ind w:leftChars="118" w:left="283"/>
        <w:jc w:val="center"/>
        <w:rPr>
          <w:rFonts w:ascii="Times New Roman" w:hAnsi="Times New Roman" w:cs="Times New Roman"/>
        </w:rPr>
      </w:pPr>
      <w:r w:rsidRPr="00EC2D56">
        <w:rPr>
          <w:rFonts w:ascii="Times New Roman" w:hAnsi="Times New Roman" w:cs="Times New Roman"/>
          <w:noProof/>
        </w:rPr>
        <w:drawing>
          <wp:inline distT="0" distB="0" distL="0" distR="0" wp14:anchorId="3786F619" wp14:editId="4F9BF665">
            <wp:extent cx="2798158" cy="1787712"/>
            <wp:effectExtent l="0" t="0" r="0" b="3175"/>
            <wp:docPr id="1" name="图片 1"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表, 条形图&#10;&#10;描述已自动生成"/>
                    <pic:cNvPicPr/>
                  </pic:nvPicPr>
                  <pic:blipFill>
                    <a:blip r:embed="rId5"/>
                    <a:stretch>
                      <a:fillRect/>
                    </a:stretch>
                  </pic:blipFill>
                  <pic:spPr>
                    <a:xfrm>
                      <a:off x="0" y="0"/>
                      <a:ext cx="2798158" cy="1787712"/>
                    </a:xfrm>
                    <a:prstGeom prst="rect">
                      <a:avLst/>
                    </a:prstGeom>
                  </pic:spPr>
                </pic:pic>
              </a:graphicData>
            </a:graphic>
          </wp:inline>
        </w:drawing>
      </w:r>
    </w:p>
    <w:p w14:paraId="6FBD1892" w14:textId="77777777" w:rsidR="00FF40B7" w:rsidRPr="00EC2D56" w:rsidRDefault="00FF40B7" w:rsidP="00FF40B7">
      <w:pPr>
        <w:pStyle w:val="a4"/>
        <w:ind w:leftChars="590" w:left="1416" w:rightChars="710" w:right="1704"/>
        <w:jc w:val="both"/>
        <w:rPr>
          <w:rFonts w:ascii="Times New Roman" w:hAnsi="Times New Roman" w:cs="Times New Roman"/>
          <w:b/>
          <w:bCs/>
        </w:rPr>
      </w:pPr>
      <w:bookmarkStart w:id="88" w:name="OLE_LINK399"/>
      <w:bookmarkStart w:id="89" w:name="OLE_LINK400"/>
      <w:r w:rsidRPr="00EC2D56">
        <w:rPr>
          <w:rFonts w:ascii="Times New Roman" w:hAnsi="Times New Roman" w:cs="Times New Roman"/>
          <w:b/>
          <w:bCs/>
        </w:rPr>
        <w:t xml:space="preserve">Fig. 1. </w:t>
      </w:r>
      <w:r w:rsidRPr="00EC2D56">
        <w:rPr>
          <w:rFonts w:ascii="Times New Roman" w:hAnsi="Times New Roman" w:cs="Times New Roman"/>
        </w:rPr>
        <w:t>Differences in mean trustworthiness rating scores by target face gender and authenticity. Synthetic faces received higher trustworthiness scores than real faces. Female faces received higher trustworthiness scores than male faces.</w:t>
      </w:r>
    </w:p>
    <w:p w14:paraId="4464828A" w14:textId="77777777" w:rsidR="00FF40B7" w:rsidRPr="00EC2D56" w:rsidRDefault="00FF40B7" w:rsidP="00FF40B7">
      <w:pPr>
        <w:spacing w:beforeLines="100" w:before="326" w:line="360" w:lineRule="auto"/>
        <w:rPr>
          <w:rFonts w:ascii="Times New Roman" w:hAnsi="Times New Roman" w:cs="Times New Roman"/>
          <w:i/>
          <w:iCs/>
        </w:rPr>
      </w:pPr>
      <w:bookmarkStart w:id="90" w:name="OLE_LINK213"/>
      <w:bookmarkStart w:id="91" w:name="OLE_LINK216"/>
      <w:bookmarkEnd w:id="88"/>
      <w:bookmarkEnd w:id="89"/>
      <w:r w:rsidRPr="00EC2D56">
        <w:rPr>
          <w:rFonts w:ascii="Times New Roman" w:hAnsi="Times New Roman" w:cs="Times New Roman"/>
          <w:i/>
          <w:iCs/>
        </w:rPr>
        <w:t>3.4 Ethnicity bias of trustworthiness perception</w:t>
      </w:r>
      <w:bookmarkEnd w:id="90"/>
      <w:bookmarkEnd w:id="91"/>
    </w:p>
    <w:p w14:paraId="5EF0B861" w14:textId="77777777" w:rsidR="00FF40B7" w:rsidRPr="00EC2D56" w:rsidRDefault="00FF40B7" w:rsidP="00FF40B7">
      <w:pPr>
        <w:spacing w:beforeLines="50" w:before="163" w:line="360" w:lineRule="auto"/>
        <w:rPr>
          <w:rFonts w:ascii="Times New Roman" w:hAnsi="Times New Roman" w:cs="Times New Roman"/>
        </w:rPr>
      </w:pPr>
      <w:r w:rsidRPr="00EC2D56">
        <w:rPr>
          <w:rFonts w:ascii="Times New Roman" w:hAnsi="Times New Roman" w:cs="Times New Roman"/>
        </w:rPr>
        <w:t xml:space="preserve">ANOVAs were </w:t>
      </w:r>
      <w:r>
        <w:rPr>
          <w:rFonts w:ascii="Times New Roman" w:hAnsi="Times New Roman" w:cs="Times New Roman"/>
        </w:rPr>
        <w:t xml:space="preserve">also </w:t>
      </w:r>
      <w:r w:rsidRPr="00EC2D56">
        <w:rPr>
          <w:rFonts w:ascii="Times New Roman" w:hAnsi="Times New Roman" w:cs="Times New Roman"/>
        </w:rPr>
        <w:t xml:space="preserve">conducted to </w:t>
      </w:r>
      <w:r>
        <w:rPr>
          <w:rFonts w:ascii="Times New Roman" w:hAnsi="Times New Roman" w:cs="Times New Roman"/>
        </w:rPr>
        <w:t>better interpret and understand the effect of ethnicity on the perception of trustworthiness for human faces</w:t>
      </w:r>
      <w:r w:rsidRPr="00EC2D56">
        <w:rPr>
          <w:rFonts w:ascii="Times New Roman" w:hAnsi="Times New Roman" w:cs="Times New Roman"/>
        </w:rPr>
        <w:t>. Due to the small sample size of other ethnicities (Black, Hispanic, Middle Eastern, South Asian, Others), only data for East Asian subjects and White subjects (</w:t>
      </w:r>
      <w:r w:rsidRPr="00EC2D56">
        <w:rPr>
          <w:rFonts w:ascii="Times New Roman" w:hAnsi="Times New Roman" w:cs="Times New Roman"/>
          <w:i/>
          <w:iCs/>
        </w:rPr>
        <w:t>N</w:t>
      </w:r>
      <w:r w:rsidRPr="00EC2D56">
        <w:rPr>
          <w:rFonts w:ascii="Times New Roman" w:hAnsi="Times New Roman" w:cs="Times New Roman"/>
        </w:rPr>
        <w:t xml:space="preserve">=329: 237 East Asian, 92 White) were included in the subject ethnicity bias analysis. </w:t>
      </w:r>
    </w:p>
    <w:p w14:paraId="53DE4FAF" w14:textId="77777777" w:rsidR="00FF40B7" w:rsidRDefault="00FF40B7" w:rsidP="00FF40B7">
      <w:pPr>
        <w:spacing w:beforeLines="100" w:before="326" w:line="360" w:lineRule="auto"/>
        <w:rPr>
          <w:rFonts w:ascii="Times New Roman" w:hAnsi="Times New Roman" w:cs="Times New Roman"/>
          <w:i/>
          <w:iCs/>
        </w:rPr>
      </w:pPr>
      <w:bookmarkStart w:id="92" w:name="OLE_LINK426"/>
      <w:bookmarkStart w:id="93" w:name="OLE_LINK427"/>
      <w:bookmarkStart w:id="94" w:name="OLE_LINK217"/>
      <w:bookmarkStart w:id="95" w:name="OLE_LINK223"/>
      <w:bookmarkStart w:id="96" w:name="OLE_LINK228"/>
      <w:r w:rsidRPr="00EC2D56">
        <w:rPr>
          <w:rFonts w:ascii="Times New Roman" w:hAnsi="Times New Roman" w:cs="Times New Roman"/>
          <w:i/>
          <w:iCs/>
        </w:rPr>
        <w:t>3.4.1 Three-way interaction</w:t>
      </w:r>
    </w:p>
    <w:p w14:paraId="12A3BC60" w14:textId="77777777" w:rsidR="00FF40B7" w:rsidRPr="00AB6F75" w:rsidRDefault="00FF40B7" w:rsidP="00FF40B7">
      <w:pPr>
        <w:spacing w:beforeLines="50" w:before="163" w:line="360" w:lineRule="auto"/>
        <w:rPr>
          <w:rFonts w:ascii="Times New Roman" w:hAnsi="Times New Roman" w:cs="Times New Roman"/>
        </w:rPr>
      </w:pPr>
      <w:r w:rsidRPr="00EC2D56">
        <w:rPr>
          <w:rFonts w:ascii="Times New Roman" w:hAnsi="Times New Roman" w:cs="Times New Roman"/>
        </w:rPr>
        <w:t>A</w:t>
      </w:r>
      <w:r>
        <w:rPr>
          <w:rFonts w:ascii="Times New Roman" w:hAnsi="Times New Roman" w:cs="Times New Roman"/>
        </w:rPr>
        <w:t>gain, a three-way</w:t>
      </w:r>
      <w:r w:rsidRPr="00EC2D56">
        <w:rPr>
          <w:rFonts w:ascii="Times New Roman" w:hAnsi="Times New Roman" w:cs="Times New Roman"/>
        </w:rPr>
        <w:t xml:space="preserve"> factorial ANOVA was conducted </w:t>
      </w:r>
      <w:r>
        <w:rPr>
          <w:rFonts w:ascii="Times New Roman" w:hAnsi="Times New Roman" w:cs="Times New Roman"/>
        </w:rPr>
        <w:t xml:space="preserve">with one </w:t>
      </w:r>
      <w:r w:rsidRPr="00EC2D56">
        <w:rPr>
          <w:rFonts w:ascii="Times New Roman" w:hAnsi="Times New Roman" w:cs="Times New Roman"/>
        </w:rPr>
        <w:t xml:space="preserve">between </w:t>
      </w:r>
      <w:r>
        <w:rPr>
          <w:rFonts w:ascii="Times New Roman" w:hAnsi="Times New Roman" w:cs="Times New Roman"/>
        </w:rPr>
        <w:t>group factor</w:t>
      </w:r>
      <w:r w:rsidRPr="00EC2D56">
        <w:rPr>
          <w:rFonts w:ascii="Times New Roman" w:hAnsi="Times New Roman" w:cs="Times New Roman"/>
        </w:rPr>
        <w:t xml:space="preserve"> </w:t>
      </w:r>
      <w:r>
        <w:rPr>
          <w:rFonts w:ascii="Times New Roman" w:hAnsi="Times New Roman" w:cs="Times New Roman"/>
        </w:rPr>
        <w:t xml:space="preserve">[subject </w:t>
      </w:r>
      <w:r w:rsidRPr="00EC2D56">
        <w:rPr>
          <w:rFonts w:ascii="Times New Roman" w:hAnsi="Times New Roman" w:cs="Times New Roman"/>
        </w:rPr>
        <w:t>ethnicity (East Asian/White)</w:t>
      </w:r>
      <w:r>
        <w:rPr>
          <w:rFonts w:ascii="Times New Roman" w:hAnsi="Times New Roman" w:cs="Times New Roman"/>
        </w:rPr>
        <w:t>] and two within group factors</w:t>
      </w:r>
      <w:r w:rsidRPr="00EC2D56">
        <w:rPr>
          <w:rFonts w:ascii="Times New Roman" w:hAnsi="Times New Roman" w:cs="Times New Roman"/>
        </w:rPr>
        <w:t xml:space="preserve"> </w:t>
      </w:r>
      <w:r>
        <w:rPr>
          <w:rFonts w:ascii="Times New Roman" w:hAnsi="Times New Roman" w:cs="Times New Roman"/>
        </w:rPr>
        <w:t>[</w:t>
      </w:r>
      <w:r w:rsidRPr="00EC2D56">
        <w:rPr>
          <w:rFonts w:ascii="Times New Roman" w:hAnsi="Times New Roman" w:cs="Times New Roman"/>
        </w:rPr>
        <w:t xml:space="preserve">target face ethnicity (Black, East Asian, South Asian, White) </w:t>
      </w:r>
      <w:bookmarkStart w:id="97" w:name="OLE_LINK242"/>
      <w:bookmarkStart w:id="98" w:name="OLE_LINK244"/>
      <w:r w:rsidRPr="00EC2D56">
        <w:rPr>
          <w:rFonts w:ascii="Times New Roman" w:hAnsi="Times New Roman" w:cs="Times New Roman"/>
        </w:rPr>
        <w:t>×</w:t>
      </w:r>
      <w:bookmarkEnd w:id="97"/>
      <w:bookmarkEnd w:id="98"/>
      <w:r>
        <w:rPr>
          <w:rFonts w:ascii="Times New Roman" w:hAnsi="Times New Roman" w:cs="Times New Roman"/>
        </w:rPr>
        <w:t xml:space="preserve"> </w:t>
      </w:r>
      <w:r w:rsidRPr="00EC2D56">
        <w:rPr>
          <w:rFonts w:ascii="Times New Roman" w:hAnsi="Times New Roman" w:cs="Times New Roman"/>
        </w:rPr>
        <w:t>target face authenticity (real/synthetic)</w:t>
      </w:r>
      <w:r>
        <w:rPr>
          <w:rFonts w:ascii="Times New Roman" w:hAnsi="Times New Roman" w:cs="Times New Roman"/>
        </w:rPr>
        <w:t>].</w:t>
      </w:r>
      <w:bookmarkStart w:id="99" w:name="OLE_LINK395"/>
      <w:bookmarkStart w:id="100" w:name="OLE_LINK278"/>
      <w:bookmarkStart w:id="101" w:name="OLE_LINK279"/>
      <w:bookmarkEnd w:id="92"/>
      <w:bookmarkEnd w:id="93"/>
      <w:r>
        <w:rPr>
          <w:rFonts w:ascii="Times New Roman" w:hAnsi="Times New Roman" w:cs="Times New Roman" w:hint="eastAsia"/>
        </w:rPr>
        <w:t xml:space="preserve"> </w:t>
      </w:r>
      <w:r w:rsidRPr="00EC2D56">
        <w:rPr>
          <w:rFonts w:ascii="Times New Roman" w:hAnsi="Times New Roman" w:cs="Times New Roman"/>
        </w:rPr>
        <w:t xml:space="preserve">The result of the three-way ANOVA analysis indicated that there was no statistically significant three-way interaction,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3,2616</m:t>
            </m:r>
          </m:e>
        </m:d>
        <m:r>
          <m:rPr>
            <m:sty m:val="p"/>
          </m:rPr>
          <w:rPr>
            <w:rFonts w:ascii="Cambria Math" w:hAnsi="Cambria Math" w:cs="Times New Roman"/>
          </w:rPr>
          <m:t>=1.46,</m:t>
        </m:r>
        <m:r>
          <w:rPr>
            <w:rFonts w:ascii="Cambria Math" w:hAnsi="Cambria Math" w:cs="Times New Roman"/>
          </w:rPr>
          <m:t>p</m:t>
        </m:r>
        <m:r>
          <m:rPr>
            <m:sty m:val="p"/>
          </m:rPr>
          <w:rPr>
            <w:rFonts w:ascii="Cambria Math" w:hAnsi="Cambria Math" w:cs="Times New Roman"/>
          </w:rPr>
          <m:t xml:space="preserve">=.22;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=.002</m:t>
        </m:r>
      </m:oMath>
      <w:r w:rsidRPr="00EC2D56">
        <w:rPr>
          <w:rFonts w:ascii="Times New Roman" w:hAnsi="Times New Roman" w:cs="Times New Roman"/>
        </w:rPr>
        <w:t xml:space="preserve">. However, there were two-way interactions between any two of the three factors. There was significant </w:t>
      </w:r>
      <w:bookmarkStart w:id="102" w:name="OLE_LINK450"/>
      <w:bookmarkStart w:id="103" w:name="OLE_LINK451"/>
      <w:r w:rsidRPr="00EC2D56">
        <w:rPr>
          <w:rFonts w:ascii="Times New Roman" w:hAnsi="Times New Roman" w:cs="Times New Roman"/>
        </w:rPr>
        <w:t xml:space="preserve">interaction between </w:t>
      </w:r>
      <w:bookmarkStart w:id="104" w:name="OLE_LINK428"/>
      <w:bookmarkStart w:id="105" w:name="OLE_LINK429"/>
      <w:r w:rsidRPr="00EC2D56">
        <w:rPr>
          <w:rFonts w:ascii="Times New Roman" w:hAnsi="Times New Roman" w:cs="Times New Roman"/>
        </w:rPr>
        <w:t xml:space="preserve">subject </w:t>
      </w:r>
      <w:bookmarkStart w:id="106" w:name="OLE_LINK424"/>
      <w:bookmarkStart w:id="107" w:name="OLE_LINK425"/>
      <w:r w:rsidRPr="00EC2D56">
        <w:rPr>
          <w:rFonts w:ascii="Times New Roman" w:hAnsi="Times New Roman" w:cs="Times New Roman"/>
        </w:rPr>
        <w:t>ethnicity</w:t>
      </w:r>
      <w:bookmarkEnd w:id="104"/>
      <w:bookmarkEnd w:id="105"/>
      <w:r w:rsidRPr="00EC2D56">
        <w:rPr>
          <w:rFonts w:ascii="Times New Roman" w:hAnsi="Times New Roman" w:cs="Times New Roman"/>
        </w:rPr>
        <w:t xml:space="preserve"> </w:t>
      </w:r>
      <w:bookmarkEnd w:id="106"/>
      <w:bookmarkEnd w:id="107"/>
      <w:r w:rsidRPr="00EC2D56">
        <w:rPr>
          <w:rFonts w:ascii="Times New Roman" w:hAnsi="Times New Roman" w:cs="Times New Roman"/>
        </w:rPr>
        <w:t xml:space="preserve">and target face </w:t>
      </w:r>
      <w:bookmarkStart w:id="108" w:name="OLE_LINK419"/>
      <w:bookmarkStart w:id="109" w:name="OLE_LINK420"/>
      <w:r w:rsidRPr="00EC2D56">
        <w:rPr>
          <w:rFonts w:ascii="Times New Roman" w:hAnsi="Times New Roman" w:cs="Times New Roman"/>
        </w:rPr>
        <w:t>ethnicity</w:t>
      </w:r>
      <w:bookmarkEnd w:id="102"/>
      <w:bookmarkEnd w:id="103"/>
      <w:bookmarkEnd w:id="108"/>
      <w:bookmarkEnd w:id="109"/>
      <w:r w:rsidRPr="00EC2D56">
        <w:rPr>
          <w:rFonts w:ascii="Times New Roman" w:hAnsi="Times New Roman" w:cs="Times New Roman"/>
        </w:rPr>
        <w:t>,</w:t>
      </w:r>
      <w:r w:rsidRPr="00EC2D56">
        <w:rPr>
          <w:rFonts w:ascii="Times New Roman" w:hAnsi="Times New Roman" w:cs="Times New Roman"/>
          <w:i/>
        </w:rPr>
        <w:t xml:space="preserve"> </w:t>
      </w:r>
      <w:bookmarkStart w:id="110" w:name="OLE_LINK455"/>
      <w:bookmarkStart w:id="111" w:name="OLE_LINK456"/>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3,2616</m:t>
            </m:r>
          </m:e>
        </m:d>
        <m:r>
          <m:rPr>
            <m:sty m:val="p"/>
          </m:rPr>
          <w:rPr>
            <w:rFonts w:ascii="Cambria Math" w:hAnsi="Cambria Math" w:cs="Times New Roman"/>
          </w:rPr>
          <m:t>=14.23,</m:t>
        </m:r>
        <m:r>
          <w:rPr>
            <w:rFonts w:ascii="Cambria Math" w:hAnsi="Cambria Math" w:cs="Times New Roman"/>
          </w:rPr>
          <m:t>p</m:t>
        </m:r>
        <m:r>
          <m:rPr>
            <m:sty m:val="p"/>
          </m:rPr>
          <w:rPr>
            <w:rFonts w:ascii="Cambria Math" w:hAnsi="Cambria Math" w:cs="Times New Roman"/>
          </w:rPr>
          <m:t xml:space="preserve">&lt;.001;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=.015</m:t>
        </m:r>
      </m:oMath>
      <w:bookmarkEnd w:id="110"/>
      <w:bookmarkEnd w:id="111"/>
      <w:r w:rsidRPr="00EC2D56">
        <w:rPr>
          <w:rFonts w:ascii="Times New Roman" w:hAnsi="Times New Roman" w:cs="Times New Roman"/>
        </w:rPr>
        <w:t xml:space="preserve">, indicating that </w:t>
      </w:r>
      <w:bookmarkStart w:id="112" w:name="OLE_LINK430"/>
      <w:bookmarkStart w:id="113" w:name="OLE_LINK431"/>
      <w:r w:rsidRPr="00EC2D56">
        <w:rPr>
          <w:rFonts w:ascii="Times New Roman" w:hAnsi="Times New Roman" w:cs="Times New Roman"/>
        </w:rPr>
        <w:t xml:space="preserve">the effect of subject </w:t>
      </w:r>
      <w:r w:rsidRPr="00EC2D56">
        <w:rPr>
          <w:rFonts w:ascii="Times New Roman" w:hAnsi="Times New Roman" w:cs="Times New Roman"/>
        </w:rPr>
        <w:lastRenderedPageBreak/>
        <w:t>ethnicity was different on different levels of target face ethnicity</w:t>
      </w:r>
      <w:bookmarkEnd w:id="112"/>
      <w:bookmarkEnd w:id="113"/>
      <w:r w:rsidRPr="00EC2D56">
        <w:rPr>
          <w:rFonts w:ascii="Times New Roman" w:hAnsi="Times New Roman" w:cs="Times New Roman"/>
        </w:rPr>
        <w:t>. There was a significant interaction between subject ethnicity and target face authenticity,</w:t>
      </w:r>
      <w:r w:rsidRPr="00EC2D56">
        <w:rPr>
          <w:rFonts w:ascii="Times New Roman" w:hAnsi="Times New Roman" w:cs="Times New Roman"/>
          <w:i/>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3,2616</m:t>
            </m:r>
          </m:e>
        </m:d>
        <m:r>
          <m:rPr>
            <m:sty m:val="p"/>
          </m:rPr>
          <w:rPr>
            <w:rFonts w:ascii="Cambria Math" w:hAnsi="Cambria Math" w:cs="Times New Roman"/>
          </w:rPr>
          <m:t>=7.73,</m:t>
        </m:r>
        <m:r>
          <w:rPr>
            <w:rFonts w:ascii="Cambria Math" w:hAnsi="Cambria Math" w:cs="Times New Roman"/>
          </w:rPr>
          <m:t>p</m:t>
        </m:r>
        <m:r>
          <m:rPr>
            <m:sty m:val="p"/>
          </m:rPr>
          <w:rPr>
            <w:rFonts w:ascii="Cambria Math" w:hAnsi="Cambria Math" w:cs="Times New Roman"/>
          </w:rPr>
          <m:t xml:space="preserve">=.005;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=.003</m:t>
        </m:r>
      </m:oMath>
      <w:r w:rsidRPr="00EC2D56">
        <w:rPr>
          <w:rFonts w:ascii="Times New Roman" w:hAnsi="Times New Roman" w:cs="Times New Roman"/>
        </w:rPr>
        <w:t>, indicating that the effect of subject ethnicity was different on real and synthetic faces.</w:t>
      </w:r>
      <w:r>
        <w:rPr>
          <w:rFonts w:ascii="Times New Roman" w:hAnsi="Times New Roman" w:cs="Times New Roman"/>
        </w:rPr>
        <w:t xml:space="preserve"> Also,</w:t>
      </w:r>
      <w:r w:rsidRPr="00EC2D56">
        <w:rPr>
          <w:rFonts w:ascii="Times New Roman" w:hAnsi="Times New Roman" w:cs="Times New Roman"/>
        </w:rPr>
        <w:t xml:space="preserve"> </w:t>
      </w:r>
      <w:r>
        <w:rPr>
          <w:rFonts w:ascii="Times New Roman" w:hAnsi="Times New Roman" w:cs="Times New Roman"/>
        </w:rPr>
        <w:t>t</w:t>
      </w:r>
      <w:r w:rsidRPr="00EC2D56">
        <w:rPr>
          <w:rFonts w:ascii="Times New Roman" w:hAnsi="Times New Roman" w:cs="Times New Roman"/>
        </w:rPr>
        <w:t xml:space="preserve">here was a significant </w:t>
      </w:r>
      <w:bookmarkStart w:id="114" w:name="OLE_LINK452"/>
      <w:r w:rsidRPr="00EC2D56">
        <w:rPr>
          <w:rFonts w:ascii="Times New Roman" w:hAnsi="Times New Roman" w:cs="Times New Roman"/>
        </w:rPr>
        <w:t>interaction between target face ethnicity and target face authenticity</w:t>
      </w:r>
      <w:bookmarkEnd w:id="114"/>
      <w:r w:rsidRPr="00EC2D56">
        <w:rPr>
          <w:rFonts w:ascii="Times New Roman" w:hAnsi="Times New Roman" w:cs="Times New Roman"/>
        </w:rPr>
        <w:t>,</w:t>
      </w:r>
      <w:r w:rsidRPr="00EC2D56">
        <w:rPr>
          <w:rFonts w:ascii="Times New Roman" w:hAnsi="Times New Roman" w:cs="Times New Roman"/>
          <w:i/>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3,2616</m:t>
            </m:r>
          </m:e>
        </m:d>
        <m:r>
          <m:rPr>
            <m:sty m:val="p"/>
          </m:rPr>
          <w:rPr>
            <w:rFonts w:ascii="Cambria Math" w:hAnsi="Cambria Math" w:cs="Times New Roman"/>
          </w:rPr>
          <m:t>=24.07,</m:t>
        </m:r>
        <w:bookmarkStart w:id="115" w:name="OLE_LINK478"/>
        <w:bookmarkStart w:id="116" w:name="OLE_LINK479"/>
        <m:r>
          <w:rPr>
            <w:rFonts w:ascii="Cambria Math" w:hAnsi="Cambria Math" w:cs="Times New Roman"/>
          </w:rPr>
          <m:t>p</m:t>
        </m:r>
        <m:r>
          <m:rPr>
            <m:sty m:val="p"/>
          </m:rPr>
          <w:rPr>
            <w:rFonts w:ascii="Cambria Math" w:hAnsi="Cambria Math" w:cs="Times New Roman"/>
          </w:rPr>
          <m:t>&lt;.001</m:t>
        </m:r>
        <w:bookmarkEnd w:id="115"/>
        <w:bookmarkEnd w:id="116"/>
        <m:r>
          <m:rPr>
            <m:sty m:val="p"/>
          </m:rPr>
          <w:rPr>
            <w:rFonts w:ascii="Cambria Math" w:hAnsi="Cambria Math" w:cs="Times New Roman"/>
          </w:rPr>
          <m:t xml:space="preserve">; </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=.025</m:t>
        </m:r>
      </m:oMath>
      <w:r w:rsidRPr="00EC2D56">
        <w:rPr>
          <w:rFonts w:ascii="Times New Roman" w:hAnsi="Times New Roman" w:cs="Times New Roman"/>
        </w:rPr>
        <w:t>, indicating that the effect of target face ethnicity was different on real and synthetic faces.</w:t>
      </w:r>
      <w:r>
        <w:rPr>
          <w:rFonts w:ascii="Times New Roman" w:hAnsi="Times New Roman" w:cs="Times New Roman"/>
        </w:rPr>
        <w:t xml:space="preserve"> </w:t>
      </w:r>
      <w:r w:rsidRPr="00EC2D56">
        <w:rPr>
          <w:rFonts w:ascii="Times New Roman" w:hAnsi="Times New Roman" w:cs="Times New Roman"/>
        </w:rPr>
        <w:t xml:space="preserve">Furthermore, the result showed </w:t>
      </w:r>
      <w:r>
        <w:rPr>
          <w:rFonts w:ascii="Times New Roman" w:hAnsi="Times New Roman" w:cs="Times New Roman" w:hint="eastAsia"/>
        </w:rPr>
        <w:t>that</w:t>
      </w:r>
      <w:r>
        <w:rPr>
          <w:rFonts w:ascii="Times New Roman" w:hAnsi="Times New Roman" w:cs="Times New Roman"/>
        </w:rPr>
        <w:t xml:space="preserve"> all three factors had </w:t>
      </w:r>
      <w:r w:rsidRPr="00EC2D56">
        <w:rPr>
          <w:rFonts w:ascii="Times New Roman" w:hAnsi="Times New Roman" w:cs="Times New Roman"/>
        </w:rPr>
        <w:t>significant simple main effect</w:t>
      </w:r>
      <w:r>
        <w:rPr>
          <w:rFonts w:ascii="Times New Roman" w:hAnsi="Times New Roman" w:cs="Times New Roman"/>
        </w:rPr>
        <w:t>s on trustworthiness rating score:</w:t>
      </w:r>
      <w:r w:rsidRPr="00EC2D56">
        <w:rPr>
          <w:rFonts w:ascii="Times New Roman" w:hAnsi="Times New Roman" w:cs="Times New Roman"/>
        </w:rPr>
        <w:t xml:space="preserve"> </w:t>
      </w:r>
      <w:r>
        <w:rPr>
          <w:rFonts w:ascii="Times New Roman" w:hAnsi="Times New Roman" w:cs="Times New Roman"/>
        </w:rPr>
        <w:t>for</w:t>
      </w:r>
      <w:r w:rsidRPr="00EC2D56">
        <w:rPr>
          <w:rFonts w:ascii="Times New Roman" w:hAnsi="Times New Roman" w:cs="Times New Roman"/>
        </w:rPr>
        <w:t xml:space="preserve"> subject ethnicity,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1,2616</m:t>
            </m:r>
          </m:e>
        </m:d>
        <m:r>
          <m:rPr>
            <m:sty m:val="p"/>
          </m:rPr>
          <w:rPr>
            <w:rFonts w:ascii="Cambria Math" w:hAnsi="Cambria Math" w:cs="Times New Roman"/>
          </w:rPr>
          <m:t xml:space="preserve">=29.16, </m:t>
        </m:r>
        <m:r>
          <w:rPr>
            <w:rFonts w:ascii="Cambria Math" w:hAnsi="Cambria Math" w:cs="Times New Roman"/>
          </w:rPr>
          <m:t>p</m:t>
        </m:r>
        <m:r>
          <m:rPr>
            <m:sty m:val="p"/>
          </m:rPr>
          <w:rPr>
            <w:rFonts w:ascii="Cambria Math" w:hAnsi="Cambria Math" w:cs="Times New Roman"/>
          </w:rPr>
          <m:t>&lt;.001;</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=.01</m:t>
        </m:r>
      </m:oMath>
      <w:r>
        <w:rPr>
          <w:rFonts w:ascii="Times New Roman" w:hAnsi="Times New Roman" w:cs="Times New Roman"/>
        </w:rPr>
        <w:t>;</w:t>
      </w:r>
      <w:r w:rsidRPr="00EC2D56">
        <w:rPr>
          <w:rFonts w:ascii="Times New Roman" w:hAnsi="Times New Roman" w:cs="Times New Roman"/>
        </w:rPr>
        <w:t xml:space="preserve"> </w:t>
      </w:r>
      <w:r>
        <w:rPr>
          <w:rFonts w:ascii="Times New Roman" w:hAnsi="Times New Roman" w:cs="Times New Roman"/>
        </w:rPr>
        <w:t>for target face authenticity</w:t>
      </w:r>
      <w:r w:rsidRPr="00EC2D56">
        <w:rPr>
          <w:rFonts w:ascii="Times New Roman" w:hAnsi="Times New Roman" w:cs="Times New Roman"/>
        </w:rPr>
        <w:t xml:space="preserve">,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1,2616</m:t>
            </m:r>
          </m:e>
        </m:d>
        <m:r>
          <m:rPr>
            <m:sty m:val="p"/>
          </m:rPr>
          <w:rPr>
            <w:rFonts w:ascii="Cambria Math" w:hAnsi="Cambria Math" w:cs="Times New Roman"/>
          </w:rPr>
          <m:t xml:space="preserve">=116.25, </m:t>
        </m:r>
        <m:r>
          <w:rPr>
            <w:rFonts w:ascii="Cambria Math" w:hAnsi="Cambria Math" w:cs="Times New Roman"/>
          </w:rPr>
          <m:t>p</m:t>
        </m:r>
        <m:r>
          <m:rPr>
            <m:sty m:val="p"/>
          </m:rPr>
          <w:rPr>
            <w:rFonts w:ascii="Cambria Math" w:hAnsi="Cambria Math" w:cs="Times New Roman"/>
          </w:rPr>
          <m:t>&lt;.001;</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=.04</m:t>
        </m:r>
      </m:oMath>
      <w:r>
        <w:rPr>
          <w:rFonts w:ascii="Times New Roman" w:hAnsi="Times New Roman" w:cs="Times New Roman" w:hint="eastAsia"/>
        </w:rPr>
        <w:t>;</w:t>
      </w:r>
      <w:r>
        <w:rPr>
          <w:rFonts w:ascii="Times New Roman" w:hAnsi="Times New Roman" w:cs="Times New Roman"/>
        </w:rPr>
        <w:t xml:space="preserve"> for</w:t>
      </w:r>
      <w:r w:rsidRPr="00EC2D56">
        <w:rPr>
          <w:rFonts w:ascii="Times New Roman" w:hAnsi="Times New Roman" w:cs="Times New Roman"/>
        </w:rPr>
        <w:t xml:space="preserve"> target face ethnicity, </w:t>
      </w:r>
      <m:oMath>
        <m:r>
          <w:rPr>
            <w:rFonts w:ascii="Cambria Math" w:hAnsi="Cambria Math" w:cs="Times New Roman"/>
          </w:rPr>
          <m:t>F</m:t>
        </m:r>
        <m:d>
          <m:dPr>
            <m:ctrlPr>
              <w:rPr>
                <w:rFonts w:ascii="Cambria Math" w:hAnsi="Cambria Math" w:cs="Times New Roman"/>
              </w:rPr>
            </m:ctrlPr>
          </m:dPr>
          <m:e>
            <m:r>
              <m:rPr>
                <m:sty m:val="p"/>
              </m:rPr>
              <w:rPr>
                <w:rFonts w:ascii="Cambria Math" w:hAnsi="Cambria Math" w:cs="Times New Roman"/>
              </w:rPr>
              <m:t>1,2616</m:t>
            </m:r>
          </m:e>
        </m:d>
        <m:r>
          <m:rPr>
            <m:sty m:val="p"/>
          </m:rPr>
          <w:rPr>
            <w:rFonts w:ascii="Cambria Math" w:hAnsi="Cambria Math" w:cs="Times New Roman"/>
          </w:rPr>
          <m:t xml:space="preserve">=3.59, </m:t>
        </m:r>
        <m:r>
          <w:rPr>
            <w:rFonts w:ascii="Cambria Math" w:hAnsi="Cambria Math" w:cs="Times New Roman"/>
          </w:rPr>
          <m:t>p</m:t>
        </m:r>
        <m:r>
          <m:rPr>
            <m:sty m:val="p"/>
          </m:rPr>
          <w:rPr>
            <w:rFonts w:ascii="Cambria Math" w:hAnsi="Cambria Math" w:cs="Times New Roman"/>
          </w:rPr>
          <m:t>=.013;</m:t>
        </m:r>
        <m:sSup>
          <m:sSupPr>
            <m:ctrlPr>
              <w:rPr>
                <w:rFonts w:ascii="Cambria Math" w:hAnsi="Cambria Math" w:cs="Times New Roman"/>
              </w:rPr>
            </m:ctrlPr>
          </m:sSupPr>
          <m:e>
            <m:r>
              <w:rPr>
                <w:rFonts w:ascii="Cambria Math" w:hAnsi="Cambria Math" w:cs="Times New Roman"/>
              </w:rPr>
              <m:t>η</m:t>
            </m:r>
          </m:e>
          <m:sup>
            <m:r>
              <m:rPr>
                <m:sty m:val="p"/>
              </m:rPr>
              <w:rPr>
                <w:rFonts w:ascii="Cambria Math" w:hAnsi="Cambria Math" w:cs="Times New Roman"/>
              </w:rPr>
              <m:t>2</m:t>
            </m:r>
          </m:sup>
        </m:sSup>
        <m:r>
          <m:rPr>
            <m:sty m:val="p"/>
          </m:rPr>
          <w:rPr>
            <w:rFonts w:ascii="Cambria Math" w:hAnsi="Cambria Math" w:cs="Times New Roman"/>
          </w:rPr>
          <m:t>=.004</m:t>
        </m:r>
      </m:oMath>
      <w:r w:rsidRPr="00EC2D56">
        <w:rPr>
          <w:rFonts w:ascii="Times New Roman" w:hAnsi="Times New Roman" w:cs="Times New Roman"/>
        </w:rPr>
        <w:t xml:space="preserve">. </w:t>
      </w:r>
      <w:r>
        <w:rPr>
          <w:rFonts w:ascii="Times New Roman" w:hAnsi="Times New Roman" w:cs="Times New Roman"/>
        </w:rPr>
        <w:t>Further, the post hoc test was conducted to better interpret the interaction effects.</w:t>
      </w:r>
    </w:p>
    <w:p w14:paraId="2E7E7383" w14:textId="77777777" w:rsidR="00FF40B7" w:rsidRPr="00EC2D56" w:rsidRDefault="00FF40B7" w:rsidP="00FF40B7">
      <w:pPr>
        <w:spacing w:beforeLines="100" w:before="326" w:line="360" w:lineRule="auto"/>
        <w:rPr>
          <w:rFonts w:ascii="Times New Roman" w:hAnsi="Times New Roman" w:cs="Times New Roman"/>
          <w:i/>
          <w:iCs/>
        </w:rPr>
      </w:pPr>
      <w:r w:rsidRPr="00EC2D56">
        <w:rPr>
          <w:rFonts w:ascii="Times New Roman" w:hAnsi="Times New Roman" w:cs="Times New Roman"/>
          <w:i/>
          <w:iCs/>
        </w:rPr>
        <w:t xml:space="preserve">3.4.2 </w:t>
      </w:r>
      <w:bookmarkStart w:id="117" w:name="OLE_LINK432"/>
      <w:bookmarkStart w:id="118" w:name="OLE_LINK433"/>
      <w:bookmarkStart w:id="119" w:name="OLE_LINK434"/>
      <w:r w:rsidRPr="00EC2D56">
        <w:rPr>
          <w:rFonts w:ascii="Times New Roman" w:hAnsi="Times New Roman" w:cs="Times New Roman"/>
          <w:i/>
          <w:iCs/>
        </w:rPr>
        <w:t>Interaction between subject ethnicity and target face ethnicity</w:t>
      </w:r>
    </w:p>
    <w:p w14:paraId="44222AC0" w14:textId="77777777" w:rsidR="00FF40B7" w:rsidRPr="00EC2D56" w:rsidRDefault="00FF40B7" w:rsidP="00FF40B7">
      <w:pPr>
        <w:spacing w:beforeLines="50" w:before="163" w:line="360" w:lineRule="auto"/>
        <w:rPr>
          <w:rFonts w:ascii="Times New Roman" w:hAnsi="Times New Roman" w:cs="Times New Roman"/>
        </w:rPr>
      </w:pPr>
      <w:bookmarkStart w:id="120" w:name="OLE_LINK188"/>
      <w:bookmarkStart w:id="121" w:name="OLE_LINK338"/>
      <w:bookmarkStart w:id="122" w:name="OLE_LINK339"/>
      <w:bookmarkEnd w:id="117"/>
      <w:bookmarkEnd w:id="118"/>
      <w:bookmarkEnd w:id="119"/>
      <w:r w:rsidRPr="00EC2D56">
        <w:rPr>
          <w:rFonts w:ascii="Times New Roman" w:hAnsi="Times New Roman" w:cs="Times New Roman"/>
        </w:rPr>
        <w:t>Follow-up comparisons were performed using Tukey HSD test to analyse</w:t>
      </w:r>
      <w:bookmarkEnd w:id="120"/>
      <w:r w:rsidRPr="00EC2D56">
        <w:rPr>
          <w:rFonts w:ascii="Times New Roman" w:hAnsi="Times New Roman" w:cs="Times New Roman"/>
        </w:rPr>
        <w:t xml:space="preserve"> </w:t>
      </w:r>
      <w:r>
        <w:rPr>
          <w:rFonts w:ascii="Times New Roman" w:hAnsi="Times New Roman" w:cs="Times New Roman"/>
        </w:rPr>
        <w:t>t</w:t>
      </w:r>
      <w:r w:rsidRPr="00EC2D56">
        <w:rPr>
          <w:rFonts w:ascii="Times New Roman" w:hAnsi="Times New Roman" w:cs="Times New Roman"/>
        </w:rPr>
        <w:t>he interaction between</w:t>
      </w:r>
      <w:r>
        <w:rPr>
          <w:rFonts w:ascii="Times New Roman" w:hAnsi="Times New Roman" w:cs="Times New Roman"/>
        </w:rPr>
        <w:t xml:space="preserve"> two factors</w:t>
      </w:r>
      <w:r w:rsidRPr="00EC2D56">
        <w:rPr>
          <w:rFonts w:ascii="Times New Roman" w:hAnsi="Times New Roman" w:cs="Times New Roman"/>
        </w:rPr>
        <w:t xml:space="preserve"> </w:t>
      </w:r>
      <w:r>
        <w:rPr>
          <w:rFonts w:ascii="Times New Roman" w:hAnsi="Times New Roman" w:cs="Times New Roman"/>
        </w:rPr>
        <w:t>[</w:t>
      </w:r>
      <w:r w:rsidRPr="00EC2D56">
        <w:rPr>
          <w:rFonts w:ascii="Times New Roman" w:hAnsi="Times New Roman" w:cs="Times New Roman"/>
        </w:rPr>
        <w:t xml:space="preserve">subject </w:t>
      </w:r>
      <w:bookmarkStart w:id="123" w:name="OLE_LINK722"/>
      <w:bookmarkStart w:id="124" w:name="OLE_LINK723"/>
      <w:r w:rsidRPr="00EC2D56">
        <w:rPr>
          <w:rFonts w:ascii="Times New Roman" w:hAnsi="Times New Roman" w:cs="Times New Roman"/>
        </w:rPr>
        <w:t xml:space="preserve">ethnicity </w:t>
      </w:r>
      <w:bookmarkEnd w:id="123"/>
      <w:bookmarkEnd w:id="124"/>
      <w:r w:rsidRPr="00EC2D56">
        <w:rPr>
          <w:rFonts w:ascii="Times New Roman" w:hAnsi="Times New Roman" w:cs="Times New Roman"/>
        </w:rPr>
        <w:t>(East Asian/White) ×</w:t>
      </w:r>
      <w:r>
        <w:rPr>
          <w:rFonts w:ascii="Times New Roman" w:hAnsi="Times New Roman" w:cs="Times New Roman"/>
        </w:rPr>
        <w:t xml:space="preserve"> </w:t>
      </w:r>
      <w:r w:rsidRPr="00EC2D56">
        <w:rPr>
          <w:rFonts w:ascii="Times New Roman" w:hAnsi="Times New Roman" w:cs="Times New Roman"/>
        </w:rPr>
        <w:t>target face ethnicity (Black/East Asian/South Asian/White)</w:t>
      </w:r>
      <w:r>
        <w:rPr>
          <w:rFonts w:ascii="Times New Roman" w:hAnsi="Times New Roman" w:cs="Times New Roman"/>
        </w:rPr>
        <w:t>]</w:t>
      </w:r>
      <w:bookmarkEnd w:id="121"/>
      <w:bookmarkEnd w:id="122"/>
      <w:r>
        <w:rPr>
          <w:rFonts w:ascii="Times New Roman" w:hAnsi="Times New Roman" w:cs="Times New Roman"/>
        </w:rPr>
        <w:t>.</w:t>
      </w:r>
      <w:r w:rsidRPr="00C27121">
        <w:rPr>
          <w:rFonts w:ascii="Times New Roman" w:hAnsi="Times New Roman" w:cs="Times New Roman"/>
        </w:rPr>
        <w:t xml:space="preserve"> </w:t>
      </w:r>
      <w:bookmarkStart w:id="125" w:name="OLE_LINK344"/>
      <w:bookmarkStart w:id="126" w:name="OLE_LINK397"/>
      <w:r>
        <w:rPr>
          <w:rFonts w:ascii="Times New Roman" w:hAnsi="Times New Roman" w:cs="Times New Roman"/>
        </w:rPr>
        <w:t>T</w:t>
      </w:r>
      <w:r w:rsidRPr="00EC2D56">
        <w:rPr>
          <w:rFonts w:ascii="Times New Roman" w:hAnsi="Times New Roman" w:cs="Times New Roman"/>
        </w:rPr>
        <w:t xml:space="preserve">he </w:t>
      </w:r>
      <w:bookmarkStart w:id="127" w:name="OLE_LINK457"/>
      <w:bookmarkStart w:id="128" w:name="OLE_LINK458"/>
      <w:r w:rsidRPr="00EC2D56">
        <w:rPr>
          <w:rFonts w:ascii="Times New Roman" w:hAnsi="Times New Roman" w:cs="Times New Roman"/>
        </w:rPr>
        <w:t xml:space="preserve">mean </w:t>
      </w:r>
      <w:r>
        <w:rPr>
          <w:rFonts w:ascii="Times New Roman" w:hAnsi="Times New Roman" w:cs="Times New Roman"/>
        </w:rPr>
        <w:t xml:space="preserve">perceived </w:t>
      </w:r>
      <w:r w:rsidRPr="00EC2D56">
        <w:rPr>
          <w:rFonts w:ascii="Times New Roman" w:hAnsi="Times New Roman" w:cs="Times New Roman"/>
        </w:rPr>
        <w:t>trustworthiness scores</w:t>
      </w:r>
      <w:bookmarkEnd w:id="127"/>
      <w:bookmarkEnd w:id="128"/>
      <w:r w:rsidRPr="00EC2D56">
        <w:rPr>
          <w:rFonts w:ascii="Times New Roman" w:hAnsi="Times New Roman" w:cs="Times New Roman"/>
        </w:rPr>
        <w:t xml:space="preserve"> of different combinations of the two factors</w:t>
      </w:r>
      <w:bookmarkEnd w:id="125"/>
      <w:bookmarkEnd w:id="126"/>
      <w:r w:rsidRPr="00EC2D56">
        <w:rPr>
          <w:rFonts w:ascii="Times New Roman" w:hAnsi="Times New Roman" w:cs="Times New Roman"/>
        </w:rPr>
        <w:t xml:space="preserve"> </w:t>
      </w:r>
      <w:r>
        <w:rPr>
          <w:rFonts w:ascii="Times New Roman" w:hAnsi="Times New Roman" w:cs="Times New Roman" w:hint="eastAsia"/>
        </w:rPr>
        <w:t>w</w:t>
      </w:r>
      <w:r>
        <w:rPr>
          <w:rFonts w:ascii="Times New Roman" w:hAnsi="Times New Roman" w:cs="Times New Roman"/>
        </w:rPr>
        <w:t>ere mutually compared</w:t>
      </w:r>
      <w:r w:rsidRPr="00EC2D56">
        <w:rPr>
          <w:rFonts w:ascii="Times New Roman" w:hAnsi="Times New Roman" w:cs="Times New Roman"/>
        </w:rPr>
        <w:t xml:space="preserve">. </w:t>
      </w:r>
      <w:bookmarkStart w:id="129" w:name="OLE_LINK505"/>
      <w:bookmarkStart w:id="130" w:name="OLE_LINK506"/>
      <w:r w:rsidRPr="00EC2D56">
        <w:rPr>
          <w:rFonts w:ascii="Times New Roman" w:hAnsi="Times New Roman" w:cs="Times New Roman"/>
        </w:rPr>
        <w:t>The results indicated that</w:t>
      </w:r>
      <w:bookmarkStart w:id="131" w:name="OLE_LINK465"/>
      <w:bookmarkStart w:id="132" w:name="OLE_LINK466"/>
      <w:bookmarkStart w:id="133" w:name="OLE_LINK467"/>
      <w:r w:rsidRPr="00EC2D56">
        <w:rPr>
          <w:rFonts w:ascii="Times New Roman" w:hAnsi="Times New Roman" w:cs="Times New Roman"/>
        </w:rPr>
        <w:t xml:space="preserve"> </w:t>
      </w:r>
      <w:bookmarkStart w:id="134" w:name="OLE_LINK501"/>
      <w:bookmarkStart w:id="135" w:name="OLE_LINK502"/>
      <w:r w:rsidRPr="00EC2D56">
        <w:rPr>
          <w:rFonts w:ascii="Times New Roman" w:hAnsi="Times New Roman" w:cs="Times New Roman"/>
        </w:rPr>
        <w:t>the mean trustworthiness score</w:t>
      </w:r>
      <w:bookmarkEnd w:id="134"/>
      <w:bookmarkEnd w:id="135"/>
      <w:r w:rsidRPr="00EC2D56">
        <w:rPr>
          <w:rFonts w:ascii="Times New Roman" w:hAnsi="Times New Roman" w:cs="Times New Roman"/>
        </w:rPr>
        <w:t xml:space="preserve"> of </w:t>
      </w:r>
      <w:bookmarkStart w:id="136" w:name="OLE_LINK416"/>
      <w:bookmarkStart w:id="137" w:name="OLE_LINK417"/>
      <w:r w:rsidRPr="00EC2D56">
        <w:rPr>
          <w:rFonts w:ascii="Times New Roman" w:hAnsi="Times New Roman" w:cs="Times New Roman"/>
        </w:rPr>
        <w:t>White subjects</w:t>
      </w:r>
      <w:bookmarkEnd w:id="129"/>
      <w:bookmarkEnd w:id="130"/>
      <w:bookmarkEnd w:id="131"/>
      <w:bookmarkEnd w:id="132"/>
      <w:bookmarkEnd w:id="133"/>
      <w:r w:rsidRPr="00EC2D56">
        <w:rPr>
          <w:rFonts w:ascii="Times New Roman" w:hAnsi="Times New Roman" w:cs="Times New Roman"/>
        </w:rPr>
        <w:t xml:space="preserve"> </w:t>
      </w:r>
      <w:bookmarkStart w:id="138" w:name="OLE_LINK468"/>
      <w:bookmarkStart w:id="139" w:name="OLE_LINK469"/>
      <w:bookmarkStart w:id="140" w:name="OLE_LINK470"/>
      <w:r w:rsidRPr="00EC2D56">
        <w:rPr>
          <w:rFonts w:ascii="Times New Roman" w:hAnsi="Times New Roman" w:cs="Times New Roman"/>
        </w:rPr>
        <w:t>rating Black faces (</w:t>
      </w:r>
      <w:r w:rsidRPr="00EC2D56">
        <w:rPr>
          <w:rFonts w:ascii="Times New Roman" w:hAnsi="Times New Roman" w:cs="Times New Roman"/>
          <w:i/>
          <w:iCs/>
        </w:rPr>
        <w:t>M</w:t>
      </w:r>
      <w:r w:rsidRPr="00EC2D56">
        <w:rPr>
          <w:rFonts w:ascii="Times New Roman" w:hAnsi="Times New Roman" w:cs="Times New Roman"/>
        </w:rPr>
        <w:t xml:space="preserve"> = 4.7, </w:t>
      </w:r>
      <w:r w:rsidRPr="00EC2D56">
        <w:rPr>
          <w:rFonts w:ascii="Times New Roman" w:hAnsi="Times New Roman" w:cs="Times New Roman"/>
          <w:i/>
          <w:iCs/>
        </w:rPr>
        <w:t>SD</w:t>
      </w:r>
      <w:r w:rsidRPr="00EC2D56">
        <w:rPr>
          <w:rFonts w:ascii="Times New Roman" w:hAnsi="Times New Roman" w:cs="Times New Roman"/>
        </w:rPr>
        <w:t xml:space="preserve"> = 0.9) was significantly </w:t>
      </w:r>
      <w:r>
        <w:rPr>
          <w:rFonts w:ascii="Times New Roman" w:hAnsi="Times New Roman" w:cs="Times New Roman"/>
        </w:rPr>
        <w:t>higher</w:t>
      </w:r>
      <w:r w:rsidRPr="00EC2D56">
        <w:rPr>
          <w:rFonts w:ascii="Times New Roman" w:hAnsi="Times New Roman" w:cs="Times New Roman"/>
        </w:rPr>
        <w:t xml:space="preserve"> </w:t>
      </w:r>
      <w:r>
        <w:rPr>
          <w:rFonts w:ascii="Times New Roman" w:hAnsi="Times New Roman" w:cs="Times New Roman"/>
        </w:rPr>
        <w:t>than</w:t>
      </w:r>
      <w:r w:rsidRPr="00EC2D56">
        <w:rPr>
          <w:rFonts w:ascii="Times New Roman" w:hAnsi="Times New Roman" w:cs="Times New Roman"/>
        </w:rPr>
        <w:t xml:space="preserve"> that of </w:t>
      </w:r>
      <w:proofErr w:type="spellStart"/>
      <w:r w:rsidRPr="00EC2D56">
        <w:rPr>
          <w:rFonts w:ascii="Times New Roman" w:hAnsi="Times New Roman" w:cs="Times New Roman"/>
        </w:rPr>
        <w:t>they</w:t>
      </w:r>
      <w:proofErr w:type="spellEnd"/>
      <w:r w:rsidRPr="00EC2D56">
        <w:rPr>
          <w:rFonts w:ascii="Times New Roman" w:hAnsi="Times New Roman" w:cs="Times New Roman"/>
        </w:rPr>
        <w:t xml:space="preserve"> </w:t>
      </w:r>
      <w:proofErr w:type="gramStart"/>
      <w:r w:rsidRPr="00EC2D56">
        <w:rPr>
          <w:rFonts w:ascii="Times New Roman" w:hAnsi="Times New Roman" w:cs="Times New Roman"/>
        </w:rPr>
        <w:t>rating</w:t>
      </w:r>
      <w:proofErr w:type="gramEnd"/>
      <w:r w:rsidRPr="00EC2D56">
        <w:rPr>
          <w:rFonts w:ascii="Times New Roman" w:hAnsi="Times New Roman" w:cs="Times New Roman"/>
        </w:rPr>
        <w:t xml:space="preserve"> South Asian faces (</w:t>
      </w:r>
      <w:bookmarkStart w:id="141" w:name="OLE_LINK471"/>
      <w:bookmarkStart w:id="142" w:name="OLE_LINK472"/>
      <w:r w:rsidRPr="00EC2D56">
        <w:rPr>
          <w:rFonts w:ascii="Times New Roman" w:hAnsi="Times New Roman" w:cs="Times New Roman"/>
          <w:i/>
          <w:iCs/>
        </w:rPr>
        <w:t>M</w:t>
      </w:r>
      <w:r w:rsidRPr="00EC2D56">
        <w:rPr>
          <w:rFonts w:ascii="Times New Roman" w:hAnsi="Times New Roman" w:cs="Times New Roman"/>
        </w:rPr>
        <w:t xml:space="preserve"> = 4.3, </w:t>
      </w:r>
      <w:r w:rsidRPr="00EC2D56">
        <w:rPr>
          <w:rFonts w:ascii="Times New Roman" w:hAnsi="Times New Roman" w:cs="Times New Roman"/>
          <w:i/>
          <w:iCs/>
        </w:rPr>
        <w:t>SD</w:t>
      </w:r>
      <w:r w:rsidRPr="00EC2D56">
        <w:rPr>
          <w:rFonts w:ascii="Times New Roman" w:hAnsi="Times New Roman" w:cs="Times New Roman"/>
        </w:rPr>
        <w:t xml:space="preserve"> = 0.6</w:t>
      </w:r>
      <w:bookmarkEnd w:id="141"/>
      <w:bookmarkEnd w:id="142"/>
      <w:r w:rsidRPr="00EC2D56">
        <w:rPr>
          <w:rFonts w:ascii="Times New Roman" w:hAnsi="Times New Roman" w:cs="Times New Roman"/>
        </w:rPr>
        <w:t xml:space="preserve">; </w:t>
      </w:r>
      <w:r w:rsidRPr="00EC2D56">
        <w:rPr>
          <w:rFonts w:ascii="Times New Roman" w:hAnsi="Times New Roman" w:cs="Times New Roman"/>
          <w:i/>
          <w:iCs/>
        </w:rPr>
        <w:t>p</w:t>
      </w:r>
      <w:r w:rsidRPr="00EC2D56">
        <w:rPr>
          <w:rFonts w:ascii="Times New Roman" w:hAnsi="Times New Roman" w:cs="Times New Roman"/>
        </w:rPr>
        <w:t xml:space="preserve"> = .012) and White faces (</w:t>
      </w:r>
      <w:bookmarkStart w:id="143" w:name="OLE_LINK473"/>
      <w:r w:rsidRPr="00EC2D56">
        <w:rPr>
          <w:rFonts w:ascii="Times New Roman" w:hAnsi="Times New Roman" w:cs="Times New Roman"/>
          <w:i/>
          <w:iCs/>
        </w:rPr>
        <w:t xml:space="preserve">M </w:t>
      </w:r>
      <w:r w:rsidRPr="00EC2D56">
        <w:rPr>
          <w:rFonts w:ascii="Times New Roman" w:hAnsi="Times New Roman" w:cs="Times New Roman"/>
        </w:rPr>
        <w:t xml:space="preserve">= 4.0, </w:t>
      </w:r>
      <w:r w:rsidRPr="00EC2D56">
        <w:rPr>
          <w:rFonts w:ascii="Times New Roman" w:hAnsi="Times New Roman" w:cs="Times New Roman"/>
          <w:i/>
          <w:iCs/>
        </w:rPr>
        <w:t>SD</w:t>
      </w:r>
      <w:r w:rsidRPr="00EC2D56">
        <w:rPr>
          <w:rFonts w:ascii="Times New Roman" w:hAnsi="Times New Roman" w:cs="Times New Roman"/>
        </w:rPr>
        <w:t xml:space="preserve"> = 0.8</w:t>
      </w:r>
      <w:bookmarkEnd w:id="143"/>
      <w:r w:rsidRPr="00EC2D56">
        <w:rPr>
          <w:rFonts w:ascii="Times New Roman" w:hAnsi="Times New Roman" w:cs="Times New Roman"/>
        </w:rPr>
        <w:t xml:space="preserve">; </w:t>
      </w:r>
      <w:bookmarkStart w:id="144" w:name="OLE_LINK485"/>
      <w:bookmarkStart w:id="145" w:name="OLE_LINK486"/>
      <w:r w:rsidRPr="00EC2D56">
        <w:rPr>
          <w:rFonts w:ascii="Times New Roman" w:hAnsi="Times New Roman" w:cs="Times New Roman"/>
          <w:i/>
          <w:iCs/>
        </w:rPr>
        <w:t xml:space="preserve">p </w:t>
      </w:r>
      <w:r w:rsidRPr="00EC2D56">
        <w:rPr>
          <w:rFonts w:ascii="Times New Roman" w:hAnsi="Times New Roman" w:cs="Times New Roman"/>
        </w:rPr>
        <w:t>&lt; .001</w:t>
      </w:r>
      <w:bookmarkEnd w:id="144"/>
      <w:bookmarkEnd w:id="145"/>
      <w:r w:rsidRPr="00EC2D56">
        <w:rPr>
          <w:rFonts w:ascii="Times New Roman" w:hAnsi="Times New Roman" w:cs="Times New Roman"/>
        </w:rPr>
        <w:t xml:space="preserve">), also significantly </w:t>
      </w:r>
      <w:r>
        <w:rPr>
          <w:rFonts w:ascii="Times New Roman" w:hAnsi="Times New Roman" w:cs="Times New Roman"/>
        </w:rPr>
        <w:t>higher than</w:t>
      </w:r>
      <w:r w:rsidRPr="00EC2D56">
        <w:rPr>
          <w:rFonts w:ascii="Times New Roman" w:hAnsi="Times New Roman" w:cs="Times New Roman"/>
        </w:rPr>
        <w:t xml:space="preserve"> that of East Asian rating Black faces (</w:t>
      </w:r>
      <w:bookmarkStart w:id="146" w:name="OLE_LINK476"/>
      <w:bookmarkStart w:id="147" w:name="OLE_LINK477"/>
      <w:r w:rsidRPr="00EC2D56">
        <w:rPr>
          <w:rFonts w:ascii="Times New Roman" w:hAnsi="Times New Roman" w:cs="Times New Roman"/>
          <w:i/>
          <w:iCs/>
        </w:rPr>
        <w:t>M</w:t>
      </w:r>
      <w:r w:rsidRPr="00EC2D56">
        <w:rPr>
          <w:rFonts w:ascii="Times New Roman" w:hAnsi="Times New Roman" w:cs="Times New Roman"/>
        </w:rPr>
        <w:t xml:space="preserve"> = 4.0, </w:t>
      </w:r>
      <w:r w:rsidRPr="00EC2D56">
        <w:rPr>
          <w:rFonts w:ascii="Times New Roman" w:hAnsi="Times New Roman" w:cs="Times New Roman"/>
          <w:i/>
          <w:iCs/>
        </w:rPr>
        <w:t>SD</w:t>
      </w:r>
      <w:r w:rsidRPr="00EC2D56">
        <w:rPr>
          <w:rFonts w:ascii="Times New Roman" w:hAnsi="Times New Roman" w:cs="Times New Roman"/>
        </w:rPr>
        <w:t xml:space="preserve"> = 1.0</w:t>
      </w:r>
      <w:bookmarkEnd w:id="146"/>
      <w:bookmarkEnd w:id="147"/>
      <w:r w:rsidRPr="00EC2D56">
        <w:rPr>
          <w:rFonts w:ascii="Times New Roman" w:hAnsi="Times New Roman" w:cs="Times New Roman"/>
        </w:rPr>
        <w:t xml:space="preserve">; </w:t>
      </w:r>
      <w:r w:rsidRPr="00EC2D56">
        <w:rPr>
          <w:rFonts w:ascii="Times New Roman" w:hAnsi="Times New Roman" w:cs="Times New Roman"/>
          <w:i/>
          <w:iCs/>
        </w:rPr>
        <w:t xml:space="preserve">p </w:t>
      </w:r>
      <w:r w:rsidRPr="00EC2D56">
        <w:rPr>
          <w:rFonts w:ascii="Times New Roman" w:hAnsi="Times New Roman" w:cs="Times New Roman"/>
        </w:rPr>
        <w:t xml:space="preserve">&lt; .001). </w:t>
      </w:r>
      <w:bookmarkEnd w:id="138"/>
      <w:bookmarkEnd w:id="139"/>
      <w:bookmarkEnd w:id="140"/>
      <w:r w:rsidRPr="00EC2D56">
        <w:rPr>
          <w:rFonts w:ascii="Times New Roman" w:hAnsi="Times New Roman" w:cs="Times New Roman"/>
        </w:rPr>
        <w:t>The mean trustworthiness score of East Asian subjects rating East Asian faces (</w:t>
      </w:r>
      <w:r w:rsidRPr="00EC2D56">
        <w:rPr>
          <w:rFonts w:ascii="Times New Roman" w:hAnsi="Times New Roman" w:cs="Times New Roman"/>
          <w:i/>
          <w:iCs/>
        </w:rPr>
        <w:t>M</w:t>
      </w:r>
      <w:r w:rsidRPr="00EC2D56">
        <w:rPr>
          <w:rFonts w:ascii="Times New Roman" w:hAnsi="Times New Roman" w:cs="Times New Roman"/>
        </w:rPr>
        <w:t xml:space="preserve"> = 3.9, </w:t>
      </w:r>
      <w:r w:rsidRPr="00EC2D56">
        <w:rPr>
          <w:rFonts w:ascii="Times New Roman" w:hAnsi="Times New Roman" w:cs="Times New Roman"/>
          <w:i/>
          <w:iCs/>
        </w:rPr>
        <w:t>SD</w:t>
      </w:r>
      <w:r w:rsidRPr="00EC2D56">
        <w:rPr>
          <w:rFonts w:ascii="Times New Roman" w:hAnsi="Times New Roman" w:cs="Times New Roman"/>
        </w:rPr>
        <w:t xml:space="preserve"> = 0.9) was significantly </w:t>
      </w:r>
      <w:r>
        <w:rPr>
          <w:rFonts w:ascii="Times New Roman" w:hAnsi="Times New Roman" w:cs="Times New Roman" w:hint="eastAsia"/>
        </w:rPr>
        <w:t>lower</w:t>
      </w:r>
      <w:r>
        <w:rPr>
          <w:rFonts w:ascii="Times New Roman" w:hAnsi="Times New Roman" w:cs="Times New Roman"/>
        </w:rPr>
        <w:t xml:space="preserve"> than</w:t>
      </w:r>
      <w:r w:rsidRPr="00EC2D56">
        <w:rPr>
          <w:rFonts w:ascii="Times New Roman" w:hAnsi="Times New Roman" w:cs="Times New Roman"/>
        </w:rPr>
        <w:t xml:space="preserve"> that of </w:t>
      </w:r>
      <w:proofErr w:type="spellStart"/>
      <w:r w:rsidRPr="00EC2D56">
        <w:rPr>
          <w:rFonts w:ascii="Times New Roman" w:hAnsi="Times New Roman" w:cs="Times New Roman"/>
        </w:rPr>
        <w:t>they</w:t>
      </w:r>
      <w:proofErr w:type="spellEnd"/>
      <w:r w:rsidRPr="00EC2D56">
        <w:rPr>
          <w:rFonts w:ascii="Times New Roman" w:hAnsi="Times New Roman" w:cs="Times New Roman"/>
        </w:rPr>
        <w:t xml:space="preserve"> </w:t>
      </w:r>
      <w:proofErr w:type="gramStart"/>
      <w:r w:rsidRPr="00EC2D56">
        <w:rPr>
          <w:rFonts w:ascii="Times New Roman" w:hAnsi="Times New Roman" w:cs="Times New Roman"/>
        </w:rPr>
        <w:t>rating</w:t>
      </w:r>
      <w:proofErr w:type="gramEnd"/>
      <w:r w:rsidRPr="00EC2D56">
        <w:rPr>
          <w:rFonts w:ascii="Times New Roman" w:hAnsi="Times New Roman" w:cs="Times New Roman"/>
        </w:rPr>
        <w:t xml:space="preserve"> South Asian faces (</w:t>
      </w:r>
      <w:r w:rsidRPr="00EC2D56">
        <w:rPr>
          <w:rFonts w:ascii="Times New Roman" w:hAnsi="Times New Roman" w:cs="Times New Roman"/>
          <w:i/>
          <w:iCs/>
        </w:rPr>
        <w:t>M</w:t>
      </w:r>
      <w:r w:rsidRPr="00EC2D56">
        <w:rPr>
          <w:rFonts w:ascii="Times New Roman" w:hAnsi="Times New Roman" w:cs="Times New Roman"/>
        </w:rPr>
        <w:t xml:space="preserve"> = 4.1, </w:t>
      </w:r>
      <w:r w:rsidRPr="00EC2D56">
        <w:rPr>
          <w:rFonts w:ascii="Times New Roman" w:hAnsi="Times New Roman" w:cs="Times New Roman"/>
          <w:i/>
          <w:iCs/>
        </w:rPr>
        <w:t>SD</w:t>
      </w:r>
      <w:r w:rsidRPr="00EC2D56">
        <w:rPr>
          <w:rFonts w:ascii="Times New Roman" w:hAnsi="Times New Roman" w:cs="Times New Roman"/>
        </w:rPr>
        <w:t xml:space="preserve"> = 0.9; </w:t>
      </w:r>
      <w:r w:rsidRPr="00EC2D56">
        <w:rPr>
          <w:rFonts w:ascii="Times New Roman" w:hAnsi="Times New Roman" w:cs="Times New Roman"/>
          <w:i/>
          <w:iCs/>
        </w:rPr>
        <w:t>p</w:t>
      </w:r>
      <w:r w:rsidRPr="00EC2D56">
        <w:rPr>
          <w:rFonts w:ascii="Times New Roman" w:hAnsi="Times New Roman" w:cs="Times New Roman"/>
        </w:rPr>
        <w:t xml:space="preserve"> = .03) and White faces (</w:t>
      </w:r>
      <w:bookmarkStart w:id="148" w:name="OLE_LINK482"/>
      <w:bookmarkStart w:id="149" w:name="OLE_LINK483"/>
      <w:r w:rsidRPr="00EC2D56">
        <w:rPr>
          <w:rFonts w:ascii="Times New Roman" w:hAnsi="Times New Roman" w:cs="Times New Roman"/>
          <w:i/>
          <w:iCs/>
        </w:rPr>
        <w:t>M</w:t>
      </w:r>
      <w:r w:rsidRPr="00EC2D56">
        <w:rPr>
          <w:rFonts w:ascii="Times New Roman" w:hAnsi="Times New Roman" w:cs="Times New Roman"/>
        </w:rPr>
        <w:t xml:space="preserve"> = 4.2, </w:t>
      </w:r>
      <w:r w:rsidRPr="00EC2D56">
        <w:rPr>
          <w:rFonts w:ascii="Times New Roman" w:hAnsi="Times New Roman" w:cs="Times New Roman"/>
          <w:i/>
          <w:iCs/>
        </w:rPr>
        <w:t>SD</w:t>
      </w:r>
      <w:r w:rsidRPr="00EC2D56">
        <w:rPr>
          <w:rFonts w:ascii="Times New Roman" w:hAnsi="Times New Roman" w:cs="Times New Roman"/>
        </w:rPr>
        <w:t xml:space="preserve"> = 0.9</w:t>
      </w:r>
      <w:bookmarkEnd w:id="148"/>
      <w:bookmarkEnd w:id="149"/>
      <w:r w:rsidRPr="00EC2D56">
        <w:rPr>
          <w:rFonts w:ascii="Times New Roman" w:hAnsi="Times New Roman" w:cs="Times New Roman"/>
        </w:rPr>
        <w:t xml:space="preserve">; </w:t>
      </w:r>
      <w:bookmarkStart w:id="150" w:name="OLE_LINK487"/>
      <w:bookmarkStart w:id="151" w:name="OLE_LINK488"/>
      <w:r w:rsidRPr="00EC2D56">
        <w:rPr>
          <w:rFonts w:ascii="Times New Roman" w:hAnsi="Times New Roman" w:cs="Times New Roman"/>
          <w:i/>
          <w:iCs/>
        </w:rPr>
        <w:t xml:space="preserve">p </w:t>
      </w:r>
      <w:r w:rsidRPr="00EC2D56">
        <w:rPr>
          <w:rFonts w:ascii="Times New Roman" w:hAnsi="Times New Roman" w:cs="Times New Roman"/>
        </w:rPr>
        <w:t>&lt; .001</w:t>
      </w:r>
      <w:bookmarkEnd w:id="150"/>
      <w:bookmarkEnd w:id="151"/>
      <w:r w:rsidRPr="00EC2D56">
        <w:rPr>
          <w:rFonts w:ascii="Times New Roman" w:hAnsi="Times New Roman" w:cs="Times New Roman"/>
        </w:rPr>
        <w:t xml:space="preserve">), also significantly </w:t>
      </w:r>
      <w:r>
        <w:rPr>
          <w:rFonts w:ascii="Times New Roman" w:hAnsi="Times New Roman" w:cs="Times New Roman"/>
        </w:rPr>
        <w:t>lower</w:t>
      </w:r>
      <w:r w:rsidRPr="00EC2D56">
        <w:rPr>
          <w:rFonts w:ascii="Times New Roman" w:hAnsi="Times New Roman" w:cs="Times New Roman"/>
        </w:rPr>
        <w:t xml:space="preserve"> </w:t>
      </w:r>
      <w:r>
        <w:rPr>
          <w:rFonts w:ascii="Times New Roman" w:hAnsi="Times New Roman" w:cs="Times New Roman"/>
        </w:rPr>
        <w:t>than</w:t>
      </w:r>
      <w:r w:rsidRPr="00EC2D56">
        <w:rPr>
          <w:rFonts w:ascii="Times New Roman" w:hAnsi="Times New Roman" w:cs="Times New Roman"/>
        </w:rPr>
        <w:t xml:space="preserve"> that of White subjects rating East Asian faces</w:t>
      </w:r>
      <w:bookmarkEnd w:id="136"/>
      <w:bookmarkEnd w:id="137"/>
      <w:r w:rsidRPr="00EC2D56">
        <w:rPr>
          <w:rFonts w:ascii="Times New Roman" w:hAnsi="Times New Roman" w:cs="Times New Roman"/>
        </w:rPr>
        <w:t xml:space="preserve"> (</w:t>
      </w:r>
      <w:bookmarkStart w:id="152" w:name="OLE_LINK474"/>
      <w:bookmarkStart w:id="153" w:name="OLE_LINK475"/>
      <w:r w:rsidRPr="00EC2D56">
        <w:rPr>
          <w:rFonts w:ascii="Times New Roman" w:hAnsi="Times New Roman" w:cs="Times New Roman"/>
          <w:i/>
          <w:iCs/>
        </w:rPr>
        <w:t>M</w:t>
      </w:r>
      <w:r w:rsidRPr="00EC2D56">
        <w:rPr>
          <w:rFonts w:ascii="Times New Roman" w:hAnsi="Times New Roman" w:cs="Times New Roman"/>
        </w:rPr>
        <w:t xml:space="preserve"> = 4.4, </w:t>
      </w:r>
      <w:r w:rsidRPr="00EC2D56">
        <w:rPr>
          <w:rFonts w:ascii="Times New Roman" w:hAnsi="Times New Roman" w:cs="Times New Roman"/>
          <w:i/>
          <w:iCs/>
        </w:rPr>
        <w:t>SD</w:t>
      </w:r>
      <w:r w:rsidRPr="00EC2D56">
        <w:rPr>
          <w:rFonts w:ascii="Times New Roman" w:hAnsi="Times New Roman" w:cs="Times New Roman"/>
        </w:rPr>
        <w:t xml:space="preserve"> = 0.7</w:t>
      </w:r>
      <w:bookmarkEnd w:id="152"/>
      <w:bookmarkEnd w:id="153"/>
      <w:r w:rsidRPr="00EC2D56">
        <w:rPr>
          <w:rFonts w:ascii="Times New Roman" w:hAnsi="Times New Roman" w:cs="Times New Roman"/>
        </w:rPr>
        <w:t xml:space="preserve">; </w:t>
      </w:r>
      <w:r w:rsidRPr="00EC2D56">
        <w:rPr>
          <w:rFonts w:ascii="Times New Roman" w:hAnsi="Times New Roman" w:cs="Times New Roman"/>
          <w:i/>
          <w:iCs/>
        </w:rPr>
        <w:t xml:space="preserve">p </w:t>
      </w:r>
      <w:r w:rsidRPr="00EC2D56">
        <w:rPr>
          <w:rFonts w:ascii="Times New Roman" w:hAnsi="Times New Roman" w:cs="Times New Roman"/>
        </w:rPr>
        <w:t>&lt; .001).</w:t>
      </w:r>
      <w:bookmarkEnd w:id="94"/>
      <w:bookmarkEnd w:id="95"/>
      <w:bookmarkEnd w:id="96"/>
      <w:bookmarkEnd w:id="99"/>
      <w:bookmarkEnd w:id="100"/>
      <w:bookmarkEnd w:id="101"/>
      <w:r w:rsidRPr="00EC2D56">
        <w:rPr>
          <w:rFonts w:ascii="Times New Roman" w:hAnsi="Times New Roman" w:cs="Times New Roman"/>
        </w:rPr>
        <w:t xml:space="preserve"> Whereas the effect size calculations produced indications of a small effect of subject ethnicity (Cohen’s </w:t>
      </w:r>
      <w:r>
        <w:rPr>
          <w:rFonts w:ascii="Times New Roman" w:hAnsi="Times New Roman" w:cs="Times New Roman"/>
          <w:i/>
          <w:iCs/>
        </w:rPr>
        <w:t>d</w:t>
      </w:r>
      <w:r w:rsidRPr="00EC2D56">
        <w:rPr>
          <w:rFonts w:ascii="Times New Roman" w:hAnsi="Times New Roman" w:cs="Times New Roman"/>
        </w:rPr>
        <w:t xml:space="preserve"> = 0.10) and a small effect of target face ethnicity (</w:t>
      </w:r>
      <w:bookmarkStart w:id="154" w:name="OLE_LINK534"/>
      <w:bookmarkStart w:id="155" w:name="OLE_LINK535"/>
      <w:r w:rsidRPr="00EC2D56">
        <w:rPr>
          <w:rFonts w:ascii="Times New Roman" w:hAnsi="Times New Roman" w:cs="Times New Roman"/>
        </w:rPr>
        <w:t xml:space="preserve">Cohen’s </w:t>
      </w:r>
      <w:r>
        <w:rPr>
          <w:rFonts w:ascii="Times New Roman" w:hAnsi="Times New Roman" w:cs="Times New Roman"/>
          <w:i/>
          <w:iCs/>
        </w:rPr>
        <w:t>d</w:t>
      </w:r>
      <w:r w:rsidRPr="00EC2D56">
        <w:rPr>
          <w:rFonts w:ascii="Times New Roman" w:hAnsi="Times New Roman" w:cs="Times New Roman"/>
        </w:rPr>
        <w:t xml:space="preserve"> = 0.06</w:t>
      </w:r>
      <w:bookmarkEnd w:id="154"/>
      <w:bookmarkEnd w:id="155"/>
      <w:r w:rsidRPr="00EC2D56">
        <w:rPr>
          <w:rFonts w:ascii="Times New Roman" w:hAnsi="Times New Roman" w:cs="Times New Roman"/>
        </w:rPr>
        <w:t xml:space="preserve">). In general conclusion, White and East Asian subjects had different trustworthiness perception from </w:t>
      </w:r>
      <w:r w:rsidRPr="00EC2D56">
        <w:rPr>
          <w:rFonts w:ascii="Times New Roman" w:hAnsi="Times New Roman" w:cs="Times New Roman"/>
        </w:rPr>
        <w:lastRenderedPageBreak/>
        <w:t>human faces of various ethnicities.</w:t>
      </w:r>
      <w:bookmarkStart w:id="156" w:name="OLE_LINK229"/>
      <w:bookmarkStart w:id="157" w:name="OLE_LINK230"/>
      <w:r w:rsidRPr="00EC2D56">
        <w:rPr>
          <w:rFonts w:ascii="Times New Roman" w:hAnsi="Times New Roman" w:cs="Times New Roman"/>
        </w:rPr>
        <w:t xml:space="preserve"> Noticeably, </w:t>
      </w:r>
      <w:bookmarkStart w:id="158" w:name="OLE_LINK405"/>
      <w:bookmarkStart w:id="159" w:name="OLE_LINK406"/>
      <w:r w:rsidRPr="00EC2D56">
        <w:rPr>
          <w:rFonts w:ascii="Times New Roman" w:hAnsi="Times New Roman" w:cs="Times New Roman"/>
        </w:rPr>
        <w:t>both White and East Asian subjects rated their own ethnicities as the lowest level of trustworthiness</w:t>
      </w:r>
      <w:bookmarkEnd w:id="158"/>
      <w:bookmarkEnd w:id="159"/>
      <w:r w:rsidRPr="00EC2D56">
        <w:rPr>
          <w:rFonts w:ascii="Times New Roman" w:hAnsi="Times New Roman" w:cs="Times New Roman"/>
        </w:rPr>
        <w:t xml:space="preserve">, which in a certain extent presented the own-ethnicity bias as a negative impact on trustworthiness perception </w:t>
      </w:r>
      <w:bookmarkStart w:id="160" w:name="OLE_LINK497"/>
      <w:bookmarkStart w:id="161" w:name="OLE_LINK498"/>
      <w:r w:rsidRPr="00EC2D56">
        <w:rPr>
          <w:rFonts w:ascii="Times New Roman" w:hAnsi="Times New Roman" w:cs="Times New Roman"/>
        </w:rPr>
        <w:t xml:space="preserve">(see Fig. 2). </w:t>
      </w:r>
      <w:bookmarkEnd w:id="160"/>
      <w:bookmarkEnd w:id="161"/>
    </w:p>
    <w:p w14:paraId="6DCEF07F" w14:textId="77777777" w:rsidR="00FF40B7" w:rsidRPr="00EC2D56" w:rsidRDefault="00FF40B7" w:rsidP="00FF40B7">
      <w:pPr>
        <w:spacing w:beforeLines="50" w:before="163" w:line="360" w:lineRule="auto"/>
        <w:ind w:leftChars="472" w:left="1133"/>
        <w:jc w:val="center"/>
        <w:rPr>
          <w:rFonts w:ascii="Times New Roman" w:hAnsi="Times New Roman" w:cs="Times New Roman"/>
        </w:rPr>
      </w:pPr>
      <w:r w:rsidRPr="00EC2D56">
        <w:rPr>
          <w:rFonts w:ascii="Times New Roman" w:hAnsi="Times New Roman" w:cs="Times New Roman"/>
          <w:noProof/>
        </w:rPr>
        <w:drawing>
          <wp:inline distT="0" distB="0" distL="0" distR="0" wp14:anchorId="2D486E50" wp14:editId="4EBCC2EF">
            <wp:extent cx="3393552" cy="2202831"/>
            <wp:effectExtent l="0" t="0" r="0" b="0"/>
            <wp:docPr id="4" name="图片 4" descr="图表, 箱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表, 箱线图&#10;&#10;描述已自动生成"/>
                    <pic:cNvPicPr/>
                  </pic:nvPicPr>
                  <pic:blipFill>
                    <a:blip r:embed="rId6"/>
                    <a:stretch>
                      <a:fillRect/>
                    </a:stretch>
                  </pic:blipFill>
                  <pic:spPr>
                    <a:xfrm>
                      <a:off x="0" y="0"/>
                      <a:ext cx="3463059" cy="2247950"/>
                    </a:xfrm>
                    <a:prstGeom prst="rect">
                      <a:avLst/>
                    </a:prstGeom>
                  </pic:spPr>
                </pic:pic>
              </a:graphicData>
            </a:graphic>
          </wp:inline>
        </w:drawing>
      </w:r>
    </w:p>
    <w:p w14:paraId="36ED35CB" w14:textId="77777777" w:rsidR="00FF40B7" w:rsidRDefault="00FF40B7" w:rsidP="00FF40B7">
      <w:pPr>
        <w:pStyle w:val="a4"/>
        <w:ind w:leftChars="590" w:left="1416" w:rightChars="710" w:right="1704"/>
        <w:jc w:val="both"/>
        <w:rPr>
          <w:rFonts w:ascii="Times New Roman" w:hAnsi="Times New Roman" w:cs="Times New Roman"/>
        </w:rPr>
      </w:pPr>
      <w:r w:rsidRPr="00EC2D56">
        <w:rPr>
          <w:rFonts w:ascii="Times New Roman" w:hAnsi="Times New Roman" w:cs="Times New Roman"/>
          <w:b/>
          <w:bCs/>
        </w:rPr>
        <w:t xml:space="preserve">Fig. 2. </w:t>
      </w:r>
      <w:bookmarkStart w:id="162" w:name="OLE_LINK503"/>
      <w:bookmarkStart w:id="163" w:name="OLE_LINK504"/>
      <w:r w:rsidRPr="00EC2D56">
        <w:rPr>
          <w:rFonts w:ascii="Times New Roman" w:hAnsi="Times New Roman" w:cs="Times New Roman"/>
        </w:rPr>
        <w:t>Distribution of trustworthiness rating scores by subject ethnicity and target face ethnicity. The lines across the middle of the boxes indicate medians. The upper and lower border lines indicate the third quartile and the first quartile. The ends of the lines extending from the boxes indicate the maximum and minimum of values</w:t>
      </w:r>
      <w:bookmarkEnd w:id="162"/>
      <w:bookmarkEnd w:id="163"/>
      <w:r w:rsidRPr="00EC2D56">
        <w:rPr>
          <w:rFonts w:ascii="Times New Roman" w:hAnsi="Times New Roman" w:cs="Times New Roman"/>
        </w:rPr>
        <w:t xml:space="preserve"> in datasets.</w:t>
      </w:r>
      <w:r w:rsidRPr="005510B6">
        <w:rPr>
          <w:rFonts w:ascii="Times New Roman" w:hAnsi="Times New Roman" w:cs="Times New Roman"/>
        </w:rPr>
        <w:t xml:space="preserve"> </w:t>
      </w:r>
      <w:r w:rsidRPr="00EC2D56">
        <w:rPr>
          <w:rFonts w:ascii="Times New Roman" w:hAnsi="Times New Roman" w:cs="Times New Roman"/>
        </w:rPr>
        <w:t xml:space="preserve">Both White and East Asian subjects rated their own ethnicities as the </w:t>
      </w:r>
      <w:r>
        <w:rPr>
          <w:rFonts w:ascii="Times New Roman" w:hAnsi="Times New Roman" w:cs="Times New Roman"/>
        </w:rPr>
        <w:t>least</w:t>
      </w:r>
      <w:r w:rsidRPr="00EC2D56">
        <w:rPr>
          <w:rFonts w:ascii="Times New Roman" w:hAnsi="Times New Roman" w:cs="Times New Roman"/>
        </w:rPr>
        <w:t xml:space="preserve"> trustworth</w:t>
      </w:r>
      <w:r>
        <w:rPr>
          <w:rFonts w:ascii="Times New Roman" w:hAnsi="Times New Roman" w:cs="Times New Roman"/>
        </w:rPr>
        <w:t>y.</w:t>
      </w:r>
    </w:p>
    <w:p w14:paraId="453577C0" w14:textId="77777777" w:rsidR="00FF40B7" w:rsidRPr="00EC2D56" w:rsidRDefault="00FF40B7" w:rsidP="00FF40B7">
      <w:pPr>
        <w:spacing w:beforeLines="100" w:before="326" w:line="360" w:lineRule="auto"/>
        <w:rPr>
          <w:rFonts w:ascii="Times New Roman" w:hAnsi="Times New Roman" w:cs="Times New Roman"/>
          <w:i/>
          <w:iCs/>
        </w:rPr>
      </w:pPr>
      <w:r w:rsidRPr="00EC2D56">
        <w:rPr>
          <w:rFonts w:ascii="Times New Roman" w:hAnsi="Times New Roman" w:cs="Times New Roman"/>
          <w:i/>
          <w:iCs/>
        </w:rPr>
        <w:t>3.4.3 Interaction between target face ethnicity and target face authenticity</w:t>
      </w:r>
    </w:p>
    <w:p w14:paraId="2F3FD3C6" w14:textId="77777777" w:rsidR="00FF40B7" w:rsidRPr="008C1B67" w:rsidRDefault="00FF40B7" w:rsidP="00FF40B7">
      <w:pPr>
        <w:tabs>
          <w:tab w:val="num" w:pos="1440"/>
        </w:tabs>
        <w:spacing w:beforeLines="50" w:before="163" w:line="360" w:lineRule="auto"/>
        <w:rPr>
          <w:rFonts w:ascii="Times New Roman" w:hAnsi="Times New Roman" w:cs="Times New Roman"/>
        </w:rPr>
      </w:pPr>
      <w:bookmarkStart w:id="164" w:name="OLE_LINK274"/>
      <w:bookmarkStart w:id="165" w:name="OLE_LINK275"/>
      <w:r w:rsidRPr="008C1B67">
        <w:rPr>
          <w:rFonts w:ascii="Times New Roman" w:hAnsi="Times New Roman" w:cs="Times New Roman"/>
        </w:rPr>
        <w:t>To further examine the characteristics of synthetic faces on trustworthiness perception, the multiple comparisons using Tukey HSD test</w:t>
      </w:r>
      <w:bookmarkStart w:id="166" w:name="OLE_LINK513"/>
      <w:bookmarkStart w:id="167" w:name="OLE_LINK514"/>
      <w:r w:rsidRPr="008C1B67">
        <w:rPr>
          <w:rFonts w:ascii="Times New Roman" w:hAnsi="Times New Roman" w:cs="Times New Roman"/>
        </w:rPr>
        <w:t xml:space="preserve"> to analyse the interaction between two factors [target face authenticity (real/synthetic) × target face ethnicity </w:t>
      </w:r>
      <w:bookmarkStart w:id="168" w:name="OLE_LINK539"/>
      <w:bookmarkStart w:id="169" w:name="OLE_LINK540"/>
      <w:bookmarkStart w:id="170" w:name="OLE_LINK541"/>
      <w:r w:rsidRPr="008C1B67">
        <w:rPr>
          <w:rFonts w:ascii="Times New Roman" w:hAnsi="Times New Roman" w:cs="Times New Roman"/>
        </w:rPr>
        <w:t>(Black/East Asian/South Asian/White)</w:t>
      </w:r>
      <w:bookmarkEnd w:id="168"/>
      <w:bookmarkEnd w:id="169"/>
      <w:bookmarkEnd w:id="170"/>
      <w:r w:rsidRPr="008C1B67">
        <w:rPr>
          <w:rFonts w:ascii="Times New Roman" w:hAnsi="Times New Roman" w:cs="Times New Roman"/>
        </w:rPr>
        <w:t>]</w:t>
      </w:r>
      <w:bookmarkStart w:id="171" w:name="OLE_LINK519"/>
      <w:bookmarkStart w:id="172" w:name="OLE_LINK258"/>
      <w:bookmarkStart w:id="173" w:name="OLE_LINK259"/>
      <w:bookmarkStart w:id="174" w:name="OLE_LINK270"/>
      <w:bookmarkEnd w:id="164"/>
      <w:bookmarkEnd w:id="165"/>
      <w:bookmarkEnd w:id="166"/>
      <w:bookmarkEnd w:id="167"/>
      <w:r w:rsidRPr="008C1B67">
        <w:rPr>
          <w:rFonts w:ascii="Times New Roman" w:hAnsi="Times New Roman" w:cs="Times New Roman" w:hint="eastAsia"/>
        </w:rPr>
        <w:t>.</w:t>
      </w:r>
      <w:r w:rsidRPr="008C1B67">
        <w:rPr>
          <w:rFonts w:ascii="Times New Roman" w:hAnsi="Times New Roman" w:cs="Times New Roman"/>
        </w:rPr>
        <w:t xml:space="preserve"> The mean perceived trustworthiness scores of different combinations of the two factors were compared and summarized as follows</w:t>
      </w:r>
      <w:r w:rsidRPr="008C1B67">
        <w:rPr>
          <w:rFonts w:ascii="Times New Roman" w:hAnsi="Times New Roman" w:cs="Times New Roman" w:hint="eastAsia"/>
        </w:rPr>
        <w:t>.</w:t>
      </w:r>
      <w:r w:rsidRPr="008C1B67">
        <w:rPr>
          <w:rFonts w:ascii="Times New Roman" w:hAnsi="Times New Roman" w:cs="Times New Roman"/>
        </w:rPr>
        <w:t xml:space="preserve"> For real type of target face authenticity, the mean trustworthiness score of Black faces (</w:t>
      </w:r>
      <w:r w:rsidRPr="008C1B67">
        <w:rPr>
          <w:rFonts w:ascii="Times New Roman" w:hAnsi="Times New Roman" w:cs="Times New Roman"/>
          <w:i/>
          <w:iCs/>
        </w:rPr>
        <w:t>M</w:t>
      </w:r>
      <w:r w:rsidRPr="008C1B67">
        <w:rPr>
          <w:rFonts w:ascii="Times New Roman" w:hAnsi="Times New Roman" w:cs="Times New Roman"/>
        </w:rPr>
        <w:t xml:space="preserve"> = 4.1, </w:t>
      </w:r>
      <w:r w:rsidRPr="008C1B67">
        <w:rPr>
          <w:rFonts w:ascii="Times New Roman" w:hAnsi="Times New Roman" w:cs="Times New Roman"/>
          <w:i/>
          <w:iCs/>
        </w:rPr>
        <w:t>SD</w:t>
      </w:r>
      <w:r w:rsidRPr="008C1B67">
        <w:rPr>
          <w:rFonts w:ascii="Times New Roman" w:hAnsi="Times New Roman" w:cs="Times New Roman"/>
        </w:rPr>
        <w:t xml:space="preserve"> = 1.2) was only significantly higher than that of South Asian faces (</w:t>
      </w:r>
      <w:r w:rsidRPr="008C1B67">
        <w:rPr>
          <w:rFonts w:ascii="Times New Roman" w:hAnsi="Times New Roman" w:cs="Times New Roman"/>
          <w:i/>
          <w:iCs/>
        </w:rPr>
        <w:t>M</w:t>
      </w:r>
      <w:r w:rsidRPr="008C1B67">
        <w:rPr>
          <w:rFonts w:ascii="Times New Roman" w:hAnsi="Times New Roman" w:cs="Times New Roman"/>
        </w:rPr>
        <w:t xml:space="preserve"> = 3.8, </w:t>
      </w:r>
      <w:r w:rsidRPr="008C1B67">
        <w:rPr>
          <w:rFonts w:ascii="Times New Roman" w:hAnsi="Times New Roman" w:cs="Times New Roman"/>
          <w:i/>
          <w:iCs/>
        </w:rPr>
        <w:t>SD</w:t>
      </w:r>
      <w:r w:rsidRPr="008C1B67">
        <w:rPr>
          <w:rFonts w:ascii="Times New Roman" w:hAnsi="Times New Roman" w:cs="Times New Roman"/>
        </w:rPr>
        <w:t xml:space="preserve"> = 1.2; </w:t>
      </w:r>
      <w:bookmarkStart w:id="175" w:name="OLE_LINK517"/>
      <w:bookmarkStart w:id="176" w:name="OLE_LINK518"/>
      <w:r w:rsidRPr="008C1B67">
        <w:rPr>
          <w:rFonts w:ascii="Times New Roman" w:hAnsi="Times New Roman" w:cs="Times New Roman"/>
          <w:i/>
          <w:iCs/>
        </w:rPr>
        <w:t xml:space="preserve">p </w:t>
      </w:r>
      <w:r w:rsidRPr="008C1B67">
        <w:rPr>
          <w:rFonts w:ascii="Times New Roman" w:hAnsi="Times New Roman" w:cs="Times New Roman"/>
        </w:rPr>
        <w:t>&lt; .001</w:t>
      </w:r>
      <w:bookmarkEnd w:id="175"/>
      <w:bookmarkEnd w:id="176"/>
      <w:r w:rsidRPr="008C1B67">
        <w:rPr>
          <w:rFonts w:ascii="Times New Roman" w:hAnsi="Times New Roman" w:cs="Times New Roman"/>
        </w:rPr>
        <w:t>) and White faces (</w:t>
      </w:r>
      <w:r w:rsidRPr="008C1B67">
        <w:rPr>
          <w:rFonts w:ascii="Times New Roman" w:hAnsi="Times New Roman" w:cs="Times New Roman"/>
          <w:i/>
          <w:iCs/>
        </w:rPr>
        <w:t>M</w:t>
      </w:r>
      <w:r w:rsidRPr="008C1B67">
        <w:rPr>
          <w:rFonts w:ascii="Times New Roman" w:hAnsi="Times New Roman" w:cs="Times New Roman"/>
        </w:rPr>
        <w:t xml:space="preserve"> = 3.7, </w:t>
      </w:r>
      <w:r w:rsidRPr="008C1B67">
        <w:rPr>
          <w:rFonts w:ascii="Times New Roman" w:hAnsi="Times New Roman" w:cs="Times New Roman"/>
          <w:i/>
          <w:iCs/>
        </w:rPr>
        <w:t>SD</w:t>
      </w:r>
      <w:r w:rsidRPr="008C1B67">
        <w:rPr>
          <w:rFonts w:ascii="Times New Roman" w:hAnsi="Times New Roman" w:cs="Times New Roman"/>
        </w:rPr>
        <w:t xml:space="preserve"> = 1.2; </w:t>
      </w:r>
      <w:r w:rsidRPr="008C1B67">
        <w:rPr>
          <w:rFonts w:ascii="Times New Roman" w:hAnsi="Times New Roman" w:cs="Times New Roman"/>
          <w:i/>
          <w:iCs/>
        </w:rPr>
        <w:t xml:space="preserve">p </w:t>
      </w:r>
      <w:r w:rsidRPr="008C1B67">
        <w:rPr>
          <w:rFonts w:ascii="Times New Roman" w:hAnsi="Times New Roman" w:cs="Times New Roman"/>
        </w:rPr>
        <w:t xml:space="preserve">&lt; .001), with target face ethnicity showing a small effect size (Cohen’s </w:t>
      </w:r>
      <w:r>
        <w:rPr>
          <w:rFonts w:ascii="Times New Roman" w:hAnsi="Times New Roman" w:cs="Times New Roman"/>
          <w:i/>
          <w:iCs/>
        </w:rPr>
        <w:t>d</w:t>
      </w:r>
      <w:r w:rsidRPr="008C1B67">
        <w:rPr>
          <w:rFonts w:ascii="Times New Roman" w:hAnsi="Times New Roman" w:cs="Times New Roman"/>
        </w:rPr>
        <w:t>= 0.14).</w:t>
      </w:r>
      <w:bookmarkEnd w:id="171"/>
      <w:r w:rsidRPr="008C1B67">
        <w:rPr>
          <w:rFonts w:ascii="Times New Roman" w:hAnsi="Times New Roman" w:cs="Times New Roman"/>
        </w:rPr>
        <w:t xml:space="preserve"> For synthetic type of target face authenticity, inversely, </w:t>
      </w:r>
      <w:bookmarkStart w:id="177" w:name="OLE_LINK520"/>
      <w:bookmarkStart w:id="178" w:name="OLE_LINK521"/>
      <w:r w:rsidRPr="008C1B67">
        <w:rPr>
          <w:rFonts w:ascii="Times New Roman" w:hAnsi="Times New Roman" w:cs="Times New Roman"/>
        </w:rPr>
        <w:t>the mean trustworthiness score of Black faces (</w:t>
      </w:r>
      <w:r w:rsidRPr="008C1B67">
        <w:rPr>
          <w:rFonts w:ascii="Times New Roman" w:hAnsi="Times New Roman" w:cs="Times New Roman"/>
          <w:i/>
          <w:iCs/>
        </w:rPr>
        <w:t>M</w:t>
      </w:r>
      <w:r w:rsidRPr="008C1B67">
        <w:rPr>
          <w:rFonts w:ascii="Times New Roman" w:hAnsi="Times New Roman" w:cs="Times New Roman"/>
        </w:rPr>
        <w:t xml:space="preserve"> = 4.3, </w:t>
      </w:r>
      <w:r w:rsidRPr="008C1B67">
        <w:rPr>
          <w:rFonts w:ascii="Times New Roman" w:hAnsi="Times New Roman" w:cs="Times New Roman"/>
          <w:i/>
          <w:iCs/>
        </w:rPr>
        <w:t>SD</w:t>
      </w:r>
      <w:r w:rsidRPr="008C1B67">
        <w:rPr>
          <w:rFonts w:ascii="Times New Roman" w:hAnsi="Times New Roman" w:cs="Times New Roman"/>
        </w:rPr>
        <w:t xml:space="preserve"> = 1.1) was significantly lower than that of South Asian faces (</w:t>
      </w:r>
      <w:r w:rsidRPr="008C1B67">
        <w:rPr>
          <w:rFonts w:ascii="Times New Roman" w:hAnsi="Times New Roman" w:cs="Times New Roman"/>
          <w:i/>
          <w:iCs/>
        </w:rPr>
        <w:t>M</w:t>
      </w:r>
      <w:r w:rsidRPr="008C1B67">
        <w:rPr>
          <w:rFonts w:ascii="Times New Roman" w:hAnsi="Times New Roman" w:cs="Times New Roman"/>
        </w:rPr>
        <w:t xml:space="preserve"> = 4.6, </w:t>
      </w:r>
      <w:r w:rsidRPr="008C1B67">
        <w:rPr>
          <w:rFonts w:ascii="Times New Roman" w:hAnsi="Times New Roman" w:cs="Times New Roman"/>
          <w:i/>
          <w:iCs/>
        </w:rPr>
        <w:t>SD</w:t>
      </w:r>
      <w:r w:rsidRPr="008C1B67">
        <w:rPr>
          <w:rFonts w:ascii="Times New Roman" w:hAnsi="Times New Roman" w:cs="Times New Roman"/>
        </w:rPr>
        <w:t xml:space="preserve"> = 1.1; </w:t>
      </w:r>
      <w:r w:rsidRPr="008C1B67">
        <w:rPr>
          <w:rFonts w:ascii="Times New Roman" w:hAnsi="Times New Roman" w:cs="Times New Roman"/>
          <w:i/>
          <w:iCs/>
        </w:rPr>
        <w:t xml:space="preserve">p </w:t>
      </w:r>
      <w:r w:rsidRPr="008C1B67">
        <w:rPr>
          <w:rFonts w:ascii="Times New Roman" w:hAnsi="Times New Roman" w:cs="Times New Roman"/>
        </w:rPr>
        <w:lastRenderedPageBreak/>
        <w:t>= .018) and White faces (</w:t>
      </w:r>
      <w:bookmarkStart w:id="179" w:name="OLE_LINK528"/>
      <w:bookmarkStart w:id="180" w:name="OLE_LINK529"/>
      <w:r w:rsidRPr="008C1B67">
        <w:rPr>
          <w:rFonts w:ascii="Times New Roman" w:hAnsi="Times New Roman" w:cs="Times New Roman"/>
          <w:i/>
          <w:iCs/>
        </w:rPr>
        <w:t>M</w:t>
      </w:r>
      <w:r w:rsidRPr="008C1B67">
        <w:rPr>
          <w:rFonts w:ascii="Times New Roman" w:hAnsi="Times New Roman" w:cs="Times New Roman"/>
        </w:rPr>
        <w:t xml:space="preserve"> = 4.6, </w:t>
      </w:r>
      <w:r w:rsidRPr="008C1B67">
        <w:rPr>
          <w:rFonts w:ascii="Times New Roman" w:hAnsi="Times New Roman" w:cs="Times New Roman"/>
          <w:i/>
          <w:iCs/>
        </w:rPr>
        <w:t>SD</w:t>
      </w:r>
      <w:r w:rsidRPr="008C1B67">
        <w:rPr>
          <w:rFonts w:ascii="Times New Roman" w:hAnsi="Times New Roman" w:cs="Times New Roman"/>
        </w:rPr>
        <w:t xml:space="preserve"> = 1.1</w:t>
      </w:r>
      <w:bookmarkEnd w:id="179"/>
      <w:bookmarkEnd w:id="180"/>
      <w:r w:rsidRPr="008C1B67">
        <w:rPr>
          <w:rFonts w:ascii="Times New Roman" w:hAnsi="Times New Roman" w:cs="Times New Roman"/>
        </w:rPr>
        <w:t xml:space="preserve">; </w:t>
      </w:r>
      <w:r w:rsidRPr="008C1B67">
        <w:rPr>
          <w:rFonts w:ascii="Times New Roman" w:hAnsi="Times New Roman" w:cs="Times New Roman"/>
          <w:i/>
          <w:iCs/>
        </w:rPr>
        <w:t xml:space="preserve">p </w:t>
      </w:r>
      <w:r w:rsidRPr="008C1B67">
        <w:rPr>
          <w:rFonts w:ascii="Times New Roman" w:hAnsi="Times New Roman" w:cs="Times New Roman"/>
        </w:rPr>
        <w:t>= .002)</w:t>
      </w:r>
      <w:bookmarkEnd w:id="177"/>
      <w:bookmarkEnd w:id="178"/>
      <w:r w:rsidRPr="008C1B67">
        <w:rPr>
          <w:rFonts w:ascii="Times New Roman" w:hAnsi="Times New Roman" w:cs="Times New Roman"/>
        </w:rPr>
        <w:t>; and the mean trustworthiness score of East Asian faces (</w:t>
      </w:r>
      <w:r w:rsidRPr="008C1B67">
        <w:rPr>
          <w:rFonts w:ascii="Times New Roman" w:hAnsi="Times New Roman" w:cs="Times New Roman"/>
          <w:i/>
          <w:iCs/>
        </w:rPr>
        <w:t>M</w:t>
      </w:r>
      <w:r w:rsidRPr="008C1B67">
        <w:rPr>
          <w:rFonts w:ascii="Times New Roman" w:hAnsi="Times New Roman" w:cs="Times New Roman"/>
        </w:rPr>
        <w:t xml:space="preserve"> = 4.1, </w:t>
      </w:r>
      <w:r w:rsidRPr="008C1B67">
        <w:rPr>
          <w:rFonts w:ascii="Times New Roman" w:hAnsi="Times New Roman" w:cs="Times New Roman"/>
          <w:i/>
          <w:iCs/>
        </w:rPr>
        <w:t>SD</w:t>
      </w:r>
      <w:r w:rsidRPr="008C1B67">
        <w:rPr>
          <w:rFonts w:ascii="Times New Roman" w:hAnsi="Times New Roman" w:cs="Times New Roman"/>
        </w:rPr>
        <w:t xml:space="preserve"> = 1.2) was also significantly lower than that of South Asian faces (</w:t>
      </w:r>
      <w:r w:rsidRPr="008C1B67">
        <w:rPr>
          <w:rFonts w:ascii="Times New Roman" w:hAnsi="Times New Roman" w:cs="Times New Roman"/>
          <w:i/>
          <w:iCs/>
        </w:rPr>
        <w:t xml:space="preserve">p </w:t>
      </w:r>
      <w:r w:rsidRPr="008C1B67">
        <w:rPr>
          <w:rFonts w:ascii="Times New Roman" w:hAnsi="Times New Roman" w:cs="Times New Roman"/>
        </w:rPr>
        <w:t>&lt; .001) and White faces (</w:t>
      </w:r>
      <w:bookmarkStart w:id="181" w:name="OLE_LINK526"/>
      <w:bookmarkStart w:id="182" w:name="OLE_LINK527"/>
      <w:r w:rsidRPr="008C1B67">
        <w:rPr>
          <w:rFonts w:ascii="Times New Roman" w:hAnsi="Times New Roman" w:cs="Times New Roman"/>
          <w:i/>
          <w:iCs/>
        </w:rPr>
        <w:t xml:space="preserve">p </w:t>
      </w:r>
      <w:r w:rsidRPr="008C1B67">
        <w:rPr>
          <w:rFonts w:ascii="Times New Roman" w:hAnsi="Times New Roman" w:cs="Times New Roman"/>
        </w:rPr>
        <w:t>&lt; .001</w:t>
      </w:r>
      <w:bookmarkEnd w:id="181"/>
      <w:bookmarkEnd w:id="182"/>
      <w:r w:rsidRPr="008C1B67">
        <w:rPr>
          <w:rFonts w:ascii="Times New Roman" w:hAnsi="Times New Roman" w:cs="Times New Roman"/>
        </w:rPr>
        <w:t xml:space="preserve">), with target face ethnicity again showing a small effect size (Cohen’s </w:t>
      </w:r>
      <w:r>
        <w:rPr>
          <w:rFonts w:ascii="Times New Roman" w:hAnsi="Times New Roman" w:cs="Times New Roman"/>
          <w:i/>
          <w:iCs/>
        </w:rPr>
        <w:t>d</w:t>
      </w:r>
      <w:r w:rsidRPr="008C1B67">
        <w:rPr>
          <w:rFonts w:ascii="Times New Roman" w:hAnsi="Times New Roman" w:cs="Times New Roman"/>
        </w:rPr>
        <w:t xml:space="preserve"> = 0.04). For the comparisons between real and synthetic types across target face ethnicities, South Asian faces had a significant difference between </w:t>
      </w:r>
      <w:bookmarkStart w:id="183" w:name="OLE_LINK522"/>
      <w:bookmarkStart w:id="184" w:name="OLE_LINK523"/>
      <w:r w:rsidRPr="008C1B67">
        <w:rPr>
          <w:rFonts w:ascii="Times New Roman" w:hAnsi="Times New Roman" w:cs="Times New Roman"/>
        </w:rPr>
        <w:t xml:space="preserve">real </w:t>
      </w:r>
      <w:bookmarkStart w:id="185" w:name="OLE_LINK205"/>
      <w:bookmarkStart w:id="186" w:name="OLE_LINK206"/>
      <w:r w:rsidRPr="008C1B67">
        <w:rPr>
          <w:rFonts w:ascii="Times New Roman" w:hAnsi="Times New Roman" w:cs="Times New Roman"/>
        </w:rPr>
        <w:t>type</w:t>
      </w:r>
      <w:bookmarkEnd w:id="185"/>
      <w:bookmarkEnd w:id="186"/>
      <w:r w:rsidRPr="008C1B67">
        <w:rPr>
          <w:rFonts w:ascii="Times New Roman" w:hAnsi="Times New Roman" w:cs="Times New Roman"/>
        </w:rPr>
        <w:t xml:space="preserve"> and synthetic </w:t>
      </w:r>
      <w:bookmarkStart w:id="187" w:name="OLE_LINK530"/>
      <w:bookmarkStart w:id="188" w:name="OLE_LINK531"/>
      <w:r w:rsidRPr="008C1B67">
        <w:rPr>
          <w:rFonts w:ascii="Times New Roman" w:hAnsi="Times New Roman" w:cs="Times New Roman"/>
        </w:rPr>
        <w:t>type (</w:t>
      </w:r>
      <w:r w:rsidRPr="008C1B67">
        <w:rPr>
          <w:rFonts w:ascii="Times New Roman" w:hAnsi="Times New Roman" w:cs="Times New Roman"/>
          <w:i/>
          <w:iCs/>
        </w:rPr>
        <w:t xml:space="preserve">p </w:t>
      </w:r>
      <w:r w:rsidRPr="008C1B67">
        <w:rPr>
          <w:rFonts w:ascii="Times New Roman" w:hAnsi="Times New Roman" w:cs="Times New Roman"/>
        </w:rPr>
        <w:t>&lt; .001)</w:t>
      </w:r>
      <w:bookmarkEnd w:id="183"/>
      <w:bookmarkEnd w:id="184"/>
      <w:bookmarkEnd w:id="187"/>
      <w:bookmarkEnd w:id="188"/>
      <w:r w:rsidRPr="008C1B67">
        <w:rPr>
          <w:rFonts w:ascii="Times New Roman" w:hAnsi="Times New Roman" w:cs="Times New Roman"/>
        </w:rPr>
        <w:t xml:space="preserve">, and White faces also had a significant </w:t>
      </w:r>
      <w:bookmarkStart w:id="189" w:name="OLE_LINK524"/>
      <w:bookmarkStart w:id="190" w:name="OLE_LINK525"/>
      <w:r w:rsidRPr="008C1B67">
        <w:rPr>
          <w:rFonts w:ascii="Times New Roman" w:hAnsi="Times New Roman" w:cs="Times New Roman"/>
        </w:rPr>
        <w:t xml:space="preserve">difference between real type and synthetic </w:t>
      </w:r>
      <w:bookmarkEnd w:id="189"/>
      <w:bookmarkEnd w:id="190"/>
      <w:r w:rsidRPr="008C1B67">
        <w:rPr>
          <w:rFonts w:ascii="Times New Roman" w:hAnsi="Times New Roman" w:cs="Times New Roman"/>
        </w:rPr>
        <w:t>type (</w:t>
      </w:r>
      <w:r w:rsidRPr="008C1B67">
        <w:rPr>
          <w:rFonts w:ascii="Times New Roman" w:hAnsi="Times New Roman" w:cs="Times New Roman"/>
          <w:i/>
          <w:iCs/>
        </w:rPr>
        <w:t xml:space="preserve">p </w:t>
      </w:r>
      <w:r w:rsidRPr="008C1B67">
        <w:rPr>
          <w:rFonts w:ascii="Times New Roman" w:hAnsi="Times New Roman" w:cs="Times New Roman"/>
        </w:rPr>
        <w:t xml:space="preserve">&lt; .001); yet </w:t>
      </w:r>
      <w:bookmarkStart w:id="191" w:name="OLE_LINK178"/>
      <w:bookmarkStart w:id="192" w:name="OLE_LINK179"/>
      <w:r w:rsidRPr="008C1B67">
        <w:rPr>
          <w:rFonts w:ascii="Times New Roman" w:hAnsi="Times New Roman" w:cs="Times New Roman"/>
        </w:rPr>
        <w:t>neither East Asian faces (</w:t>
      </w:r>
      <w:r w:rsidRPr="008C1B67">
        <w:rPr>
          <w:rFonts w:ascii="Times New Roman" w:hAnsi="Times New Roman" w:cs="Times New Roman"/>
          <w:i/>
          <w:iCs/>
        </w:rPr>
        <w:t xml:space="preserve">p </w:t>
      </w:r>
      <w:r w:rsidRPr="008C1B67">
        <w:rPr>
          <w:rFonts w:ascii="Times New Roman" w:hAnsi="Times New Roman" w:cs="Times New Roman"/>
        </w:rPr>
        <w:t>= .99) nor Black faces</w:t>
      </w:r>
      <w:bookmarkEnd w:id="191"/>
      <w:bookmarkEnd w:id="192"/>
      <w:r w:rsidRPr="008C1B67">
        <w:rPr>
          <w:rFonts w:ascii="Times New Roman" w:hAnsi="Times New Roman" w:cs="Times New Roman"/>
        </w:rPr>
        <w:t xml:space="preserve"> (</w:t>
      </w:r>
      <w:r w:rsidRPr="008C1B67">
        <w:rPr>
          <w:rFonts w:ascii="Times New Roman" w:hAnsi="Times New Roman" w:cs="Times New Roman"/>
          <w:i/>
          <w:iCs/>
        </w:rPr>
        <w:t xml:space="preserve">p </w:t>
      </w:r>
      <w:r w:rsidRPr="008C1B67">
        <w:rPr>
          <w:rFonts w:ascii="Times New Roman" w:hAnsi="Times New Roman" w:cs="Times New Roman"/>
        </w:rPr>
        <w:t xml:space="preserve">= .83) had significant difference between real and synthetic types, with target face ethnicity showing a small effect size (Cohen’s </w:t>
      </w:r>
      <w:r>
        <w:rPr>
          <w:rFonts w:ascii="Times New Roman" w:hAnsi="Times New Roman" w:cs="Times New Roman"/>
          <w:i/>
          <w:iCs/>
        </w:rPr>
        <w:t>d</w:t>
      </w:r>
      <w:r w:rsidRPr="008C1B67">
        <w:rPr>
          <w:rFonts w:ascii="Times New Roman" w:hAnsi="Times New Roman" w:cs="Times New Roman"/>
        </w:rPr>
        <w:t xml:space="preserve"> = 0.04). In conclusion, the differences in perceived trustworthiness between real and synthetic faces varied across the four experimental ethnicities (Black/East Asian/South Asian/White), specifically that </w:t>
      </w:r>
      <w:bookmarkStart w:id="193" w:name="OLE_LINK85"/>
      <w:bookmarkStart w:id="194" w:name="OLE_LINK151"/>
      <w:r w:rsidRPr="008C1B67">
        <w:rPr>
          <w:rFonts w:ascii="Times New Roman" w:hAnsi="Times New Roman" w:cs="Times New Roman"/>
        </w:rPr>
        <w:t>South Asian synthetic faces seemed more trustworthy than South Asian real faces</w:t>
      </w:r>
      <w:bookmarkEnd w:id="193"/>
      <w:bookmarkEnd w:id="194"/>
      <w:r w:rsidRPr="008C1B67">
        <w:rPr>
          <w:rFonts w:ascii="Times New Roman" w:hAnsi="Times New Roman" w:cs="Times New Roman"/>
        </w:rPr>
        <w:t xml:space="preserve">, and White synthetic faces seemed more trustworthy than White real faces, yet neither East Asian faces nor Black faces </w:t>
      </w:r>
      <w:bookmarkStart w:id="195" w:name="OLE_LINK152"/>
      <w:bookmarkStart w:id="196" w:name="OLE_LINK177"/>
      <w:r w:rsidRPr="008C1B67">
        <w:rPr>
          <w:rFonts w:ascii="Times New Roman" w:hAnsi="Times New Roman" w:cs="Times New Roman"/>
        </w:rPr>
        <w:t>revealed a similar discrepancy</w:t>
      </w:r>
      <w:bookmarkEnd w:id="156"/>
      <w:bookmarkEnd w:id="157"/>
      <w:bookmarkEnd w:id="172"/>
      <w:bookmarkEnd w:id="173"/>
      <w:bookmarkEnd w:id="174"/>
      <w:bookmarkEnd w:id="195"/>
      <w:bookmarkEnd w:id="196"/>
      <w:r w:rsidRPr="008C1B67">
        <w:rPr>
          <w:rFonts w:ascii="Times New Roman" w:hAnsi="Times New Roman" w:cs="Times New Roman"/>
        </w:rPr>
        <w:t xml:space="preserve"> (see Fig. 3).</w:t>
      </w:r>
    </w:p>
    <w:p w14:paraId="3EAC104C" w14:textId="77777777" w:rsidR="00FF40B7" w:rsidRPr="00EC2D56" w:rsidRDefault="00FF40B7" w:rsidP="00FF40B7">
      <w:pPr>
        <w:spacing w:beforeLines="100" w:before="326" w:line="360" w:lineRule="auto"/>
        <w:ind w:leftChars="177" w:left="425"/>
        <w:jc w:val="center"/>
        <w:rPr>
          <w:rFonts w:ascii="Times New Roman" w:hAnsi="Times New Roman" w:cs="Times New Roman"/>
          <w:i/>
          <w:iCs/>
        </w:rPr>
      </w:pPr>
      <w:bookmarkStart w:id="197" w:name="OLE_LINK495"/>
      <w:bookmarkStart w:id="198" w:name="OLE_LINK496"/>
      <w:r w:rsidRPr="00EC2D56">
        <w:rPr>
          <w:rFonts w:ascii="Times New Roman" w:hAnsi="Times New Roman" w:cs="Times New Roman"/>
          <w:i/>
          <w:iCs/>
          <w:noProof/>
        </w:rPr>
        <w:drawing>
          <wp:inline distT="0" distB="0" distL="0" distR="0" wp14:anchorId="3A8F3CCA" wp14:editId="241BF5CA">
            <wp:extent cx="3488822" cy="2252084"/>
            <wp:effectExtent l="0" t="0" r="3810" b="0"/>
            <wp:docPr id="3" name="图片 3" descr="图表, 箱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表, 箱线图&#10;&#10;描述已自动生成"/>
                    <pic:cNvPicPr/>
                  </pic:nvPicPr>
                  <pic:blipFill>
                    <a:blip r:embed="rId7"/>
                    <a:stretch>
                      <a:fillRect/>
                    </a:stretch>
                  </pic:blipFill>
                  <pic:spPr>
                    <a:xfrm>
                      <a:off x="0" y="0"/>
                      <a:ext cx="3562301" cy="2299516"/>
                    </a:xfrm>
                    <a:prstGeom prst="rect">
                      <a:avLst/>
                    </a:prstGeom>
                  </pic:spPr>
                </pic:pic>
              </a:graphicData>
            </a:graphic>
          </wp:inline>
        </w:drawing>
      </w:r>
    </w:p>
    <w:p w14:paraId="69FA0461" w14:textId="77777777" w:rsidR="00FF40B7" w:rsidRPr="00EC2D56" w:rsidRDefault="00FF40B7" w:rsidP="00FF40B7">
      <w:pPr>
        <w:pStyle w:val="a4"/>
        <w:ind w:leftChars="590" w:left="1416" w:rightChars="710" w:right="1704"/>
        <w:jc w:val="both"/>
        <w:rPr>
          <w:rFonts w:ascii="Times New Roman" w:hAnsi="Times New Roman" w:cs="Times New Roman"/>
          <w:b/>
          <w:bCs/>
        </w:rPr>
      </w:pPr>
      <w:bookmarkStart w:id="199" w:name="OLE_LINK491"/>
      <w:bookmarkStart w:id="200" w:name="OLE_LINK492"/>
      <w:r w:rsidRPr="00EC2D56">
        <w:rPr>
          <w:rFonts w:ascii="Times New Roman" w:hAnsi="Times New Roman" w:cs="Times New Roman"/>
          <w:b/>
          <w:bCs/>
        </w:rPr>
        <w:t xml:space="preserve">Fig. 3. </w:t>
      </w:r>
      <w:r w:rsidRPr="00EC2D56">
        <w:rPr>
          <w:rFonts w:ascii="Times New Roman" w:hAnsi="Times New Roman" w:cs="Times New Roman"/>
        </w:rPr>
        <w:t>Distribution of trustworthiness rating scores by target face ethnicity and target face authenticity. The lines across the middle of the boxes indicate medians. The upper and lower border lines indicate the third quartile and the first quartile. The ends of the lines extending from the boxes indicate the maximum and minimum of values in datasets.</w:t>
      </w:r>
      <w:bookmarkEnd w:id="197"/>
      <w:bookmarkEnd w:id="198"/>
      <w:bookmarkEnd w:id="199"/>
      <w:bookmarkEnd w:id="200"/>
    </w:p>
    <w:p w14:paraId="5B3A0228" w14:textId="77777777" w:rsidR="00032423" w:rsidRDefault="00032423"/>
    <w:sectPr w:rsidR="00032423" w:rsidSect="00B30C03">
      <w:pgSz w:w="12240" w:h="15840"/>
      <w:pgMar w:top="1440" w:right="1440" w:bottom="1440" w:left="144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A24"/>
    <w:multiLevelType w:val="multilevel"/>
    <w:tmpl w:val="2DBC0696"/>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ghtingale, Sophie">
    <w15:presenceInfo w15:providerId="AD" w15:userId="S::nightin2@lancaster.ac.uk::f18f1eed-8f4e-4da5-9237-b0b494ceed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0B7"/>
    <w:rsid w:val="00032423"/>
    <w:rsid w:val="003144BD"/>
    <w:rsid w:val="0069254A"/>
    <w:rsid w:val="00B30C03"/>
    <w:rsid w:val="00FF4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FEC2DF8"/>
  <w15:chartTrackingRefBased/>
  <w15:docId w15:val="{6789274A-669F-124A-BBDD-3336C3B7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40B7"/>
    <w:rPr>
      <w:rFonts w:ascii="宋体" w:eastAsia="宋体" w:hAnsi="宋体" w:cs="宋体"/>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40B7"/>
    <w:pPr>
      <w:ind w:firstLineChars="200" w:firstLine="420"/>
    </w:pPr>
  </w:style>
  <w:style w:type="paragraph" w:styleId="a4">
    <w:name w:val="caption"/>
    <w:basedOn w:val="a"/>
    <w:next w:val="a"/>
    <w:uiPriority w:val="35"/>
    <w:unhideWhenUsed/>
    <w:qFormat/>
    <w:rsid w:val="00FF40B7"/>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2009</Words>
  <Characters>11456</Characters>
  <Application>Microsoft Office Word</Application>
  <DocSecurity>0</DocSecurity>
  <Lines>95</Lines>
  <Paragraphs>26</Paragraphs>
  <ScaleCrop>false</ScaleCrop>
  <Company/>
  <LinksUpToDate>false</LinksUpToDate>
  <CharactersWithSpaces>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 Haisa (Student)</dc:creator>
  <cp:keywords/>
  <dc:description/>
  <cp:lastModifiedBy>Shan, Haisa (Student)</cp:lastModifiedBy>
  <cp:revision>1</cp:revision>
  <dcterms:created xsi:type="dcterms:W3CDTF">2021-09-14T11:50:00Z</dcterms:created>
  <dcterms:modified xsi:type="dcterms:W3CDTF">2021-09-14T11:52:00Z</dcterms:modified>
</cp:coreProperties>
</file>